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699D0" w14:textId="5873585E" w:rsidR="000078F4" w:rsidRPr="00D02718" w:rsidRDefault="000078F4" w:rsidP="00D02718">
      <w:pPr>
        <w:pStyle w:val="normal0"/>
        <w:jc w:val="center"/>
        <w:rPr>
          <w:rFonts w:ascii="Cambria" w:hAnsi="Cambria"/>
          <w:b/>
          <w:sz w:val="24"/>
          <w:szCs w:val="24"/>
          <w:u w:val="single"/>
        </w:rPr>
      </w:pPr>
      <w:r w:rsidRPr="005D3140">
        <w:rPr>
          <w:rFonts w:ascii="Cambria" w:hAnsi="Cambria"/>
          <w:b/>
          <w:sz w:val="24"/>
          <w:szCs w:val="24"/>
          <w:u w:val="single"/>
        </w:rPr>
        <w:t>SOP For EIDR Internal Review</w:t>
      </w:r>
    </w:p>
    <w:p w14:paraId="58B79E39" w14:textId="77777777" w:rsidR="000078F4" w:rsidRPr="005D3140" w:rsidRDefault="000078F4" w:rsidP="000078F4">
      <w:pPr>
        <w:pStyle w:val="normal0"/>
        <w:rPr>
          <w:rFonts w:ascii="Cambria" w:hAnsi="Cambria"/>
          <w:sz w:val="24"/>
          <w:szCs w:val="24"/>
        </w:rPr>
      </w:pPr>
    </w:p>
    <w:p w14:paraId="5A1ADE96" w14:textId="7A4A6E65" w:rsidR="000078F4" w:rsidRPr="005D3140" w:rsidRDefault="00DD1BA1" w:rsidP="000078F4">
      <w:pPr>
        <w:pStyle w:val="normal0"/>
        <w:rPr>
          <w:rFonts w:ascii="Cambria" w:hAnsi="Cambria"/>
          <w:b/>
          <w:i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 xml:space="preserve">I. </w:t>
      </w:r>
      <w:r w:rsidR="0075409B" w:rsidRPr="005D3140">
        <w:rPr>
          <w:rFonts w:ascii="Cambria" w:hAnsi="Cambria"/>
          <w:b/>
          <w:sz w:val="24"/>
          <w:szCs w:val="24"/>
        </w:rPr>
        <w:t>GOALS OF EIDR INTERNAL REVIEW PROCESS</w:t>
      </w:r>
      <w:r w:rsidR="0006200A" w:rsidRPr="005D3140">
        <w:rPr>
          <w:rFonts w:ascii="Cambria" w:hAnsi="Cambria"/>
          <w:b/>
          <w:sz w:val="24"/>
          <w:szCs w:val="24"/>
        </w:rPr>
        <w:t xml:space="preserve">: </w:t>
      </w:r>
      <w:r w:rsidR="000078F4" w:rsidRPr="005D3140">
        <w:rPr>
          <w:rFonts w:ascii="Cambria" w:hAnsi="Cambria"/>
          <w:sz w:val="24"/>
          <w:szCs w:val="24"/>
        </w:rPr>
        <w:t>To review the content, grammar, and functionality of the EIDR web application.</w:t>
      </w:r>
    </w:p>
    <w:p w14:paraId="5EA5E5FB" w14:textId="77777777" w:rsidR="0075409B" w:rsidRPr="005D3140" w:rsidRDefault="0075409B" w:rsidP="000078F4">
      <w:pPr>
        <w:pStyle w:val="normal0"/>
        <w:rPr>
          <w:rFonts w:ascii="Cambria" w:hAnsi="Cambria"/>
          <w:sz w:val="24"/>
          <w:szCs w:val="24"/>
        </w:rPr>
      </w:pPr>
    </w:p>
    <w:p w14:paraId="7E351638" w14:textId="08ABAFBC" w:rsidR="00B05FED" w:rsidRPr="005D3140" w:rsidRDefault="0075409B" w:rsidP="0075409B">
      <w:pPr>
        <w:pStyle w:val="normal0"/>
        <w:contextualSpacing/>
        <w:rPr>
          <w:rFonts w:ascii="Cambria" w:hAnsi="Cambria"/>
          <w:b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 xml:space="preserve">1) </w:t>
      </w:r>
      <w:r w:rsidR="000078F4" w:rsidRPr="005D3140">
        <w:rPr>
          <w:rFonts w:ascii="Cambria" w:hAnsi="Cambria"/>
          <w:b/>
          <w:sz w:val="24"/>
          <w:szCs w:val="24"/>
        </w:rPr>
        <w:t xml:space="preserve">Content </w:t>
      </w:r>
    </w:p>
    <w:p w14:paraId="5630DFDC" w14:textId="3928B7A5" w:rsidR="00B05FED" w:rsidRDefault="000078F4" w:rsidP="0075409B">
      <w:pPr>
        <w:pStyle w:val="normal0"/>
        <w:numPr>
          <w:ilvl w:val="0"/>
          <w:numId w:val="19"/>
        </w:numPr>
        <w:contextualSpacing/>
        <w:rPr>
          <w:ins w:id="0" w:author="Emily Hagan" w:date="2015-03-06T15:53:00Z"/>
          <w:rFonts w:ascii="Cambria" w:hAnsi="Cambria"/>
          <w:sz w:val="24"/>
          <w:szCs w:val="24"/>
        </w:rPr>
      </w:pPr>
      <w:r w:rsidRPr="005D3140">
        <w:rPr>
          <w:rFonts w:ascii="Cambria" w:hAnsi="Cambria"/>
          <w:sz w:val="24"/>
          <w:szCs w:val="24"/>
        </w:rPr>
        <w:t>Identify inaccurate or questionable data</w:t>
      </w:r>
    </w:p>
    <w:p w14:paraId="1691E0B9" w14:textId="7566E123" w:rsidR="00F21972" w:rsidRPr="005D3140" w:rsidRDefault="00F21972" w:rsidP="0075409B">
      <w:pPr>
        <w:pStyle w:val="normal0"/>
        <w:numPr>
          <w:ilvl w:val="0"/>
          <w:numId w:val="19"/>
        </w:numPr>
        <w:contextualSpacing/>
        <w:rPr>
          <w:rFonts w:ascii="Cambria" w:hAnsi="Cambria"/>
          <w:sz w:val="24"/>
          <w:szCs w:val="24"/>
        </w:rPr>
      </w:pPr>
      <w:ins w:id="1" w:author="Emily Hagan" w:date="2015-03-06T15:53:00Z">
        <w:r>
          <w:rPr>
            <w:rFonts w:ascii="Cambria" w:hAnsi="Cambria"/>
            <w:sz w:val="24"/>
            <w:szCs w:val="24"/>
          </w:rPr>
          <w:t>Missing data?</w:t>
        </w:r>
      </w:ins>
    </w:p>
    <w:p w14:paraId="6F9891CA" w14:textId="77777777" w:rsidR="00B05FED" w:rsidRPr="005D3140" w:rsidRDefault="000078F4" w:rsidP="0075409B">
      <w:pPr>
        <w:pStyle w:val="normal0"/>
        <w:numPr>
          <w:ilvl w:val="0"/>
          <w:numId w:val="19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sz w:val="24"/>
          <w:szCs w:val="24"/>
        </w:rPr>
        <w:t>Comment on the validity of designating specific events as emergence events</w:t>
      </w:r>
    </w:p>
    <w:p w14:paraId="51EB2C85" w14:textId="77777777" w:rsidR="0075409B" w:rsidRPr="005D3140" w:rsidRDefault="0075409B" w:rsidP="0075409B">
      <w:pPr>
        <w:pStyle w:val="normal0"/>
        <w:ind w:left="720"/>
        <w:contextualSpacing/>
        <w:rPr>
          <w:rFonts w:ascii="Cambria" w:hAnsi="Cambria"/>
          <w:sz w:val="24"/>
          <w:szCs w:val="24"/>
        </w:rPr>
      </w:pPr>
    </w:p>
    <w:p w14:paraId="06E89D5E" w14:textId="23A8CE73" w:rsidR="000078F4" w:rsidRPr="005D3140" w:rsidRDefault="0075409B" w:rsidP="00B05FED">
      <w:pPr>
        <w:pStyle w:val="normal0"/>
        <w:contextualSpacing/>
        <w:rPr>
          <w:rFonts w:ascii="Cambria" w:hAnsi="Cambria"/>
          <w:b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 xml:space="preserve">2) </w:t>
      </w:r>
      <w:r w:rsidR="000078F4" w:rsidRPr="005D3140">
        <w:rPr>
          <w:rFonts w:ascii="Cambria" w:hAnsi="Cambria"/>
          <w:b/>
          <w:sz w:val="24"/>
          <w:szCs w:val="24"/>
        </w:rPr>
        <w:t>Grammar</w:t>
      </w:r>
    </w:p>
    <w:p w14:paraId="67211987" w14:textId="77777777" w:rsidR="00B05FED" w:rsidRPr="005D3140" w:rsidRDefault="000078F4" w:rsidP="0075409B">
      <w:pPr>
        <w:pStyle w:val="normal0"/>
        <w:numPr>
          <w:ilvl w:val="0"/>
          <w:numId w:val="20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sz w:val="24"/>
          <w:szCs w:val="24"/>
        </w:rPr>
        <w:t>Identify any grammatical errors</w:t>
      </w:r>
    </w:p>
    <w:p w14:paraId="670A315F" w14:textId="77777777" w:rsidR="0075409B" w:rsidRPr="005D3140" w:rsidRDefault="0075409B" w:rsidP="0075409B">
      <w:pPr>
        <w:pStyle w:val="normal0"/>
        <w:ind w:left="720"/>
        <w:contextualSpacing/>
        <w:rPr>
          <w:rFonts w:ascii="Cambria" w:hAnsi="Cambria"/>
          <w:sz w:val="24"/>
          <w:szCs w:val="24"/>
        </w:rPr>
      </w:pPr>
    </w:p>
    <w:p w14:paraId="3B222033" w14:textId="7939D922" w:rsidR="000078F4" w:rsidRPr="005D3140" w:rsidRDefault="0075409B" w:rsidP="00B05FED">
      <w:pPr>
        <w:pStyle w:val="normal0"/>
        <w:contextualSpacing/>
        <w:rPr>
          <w:rFonts w:ascii="Cambria" w:hAnsi="Cambria"/>
          <w:b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>3)</w:t>
      </w:r>
      <w:r w:rsidR="00B05FED" w:rsidRPr="005D3140">
        <w:rPr>
          <w:rFonts w:ascii="Cambria" w:hAnsi="Cambria"/>
          <w:b/>
          <w:sz w:val="24"/>
          <w:szCs w:val="24"/>
        </w:rPr>
        <w:t xml:space="preserve"> </w:t>
      </w:r>
      <w:r w:rsidR="000078F4" w:rsidRPr="005D3140">
        <w:rPr>
          <w:rFonts w:ascii="Cambria" w:hAnsi="Cambria"/>
          <w:b/>
          <w:sz w:val="24"/>
          <w:szCs w:val="24"/>
        </w:rPr>
        <w:t>Functionality</w:t>
      </w:r>
    </w:p>
    <w:p w14:paraId="273A203E" w14:textId="77777777" w:rsidR="000078F4" w:rsidRPr="005D3140" w:rsidRDefault="000078F4" w:rsidP="0075409B">
      <w:pPr>
        <w:pStyle w:val="normal0"/>
        <w:numPr>
          <w:ilvl w:val="0"/>
          <w:numId w:val="20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sz w:val="24"/>
          <w:szCs w:val="24"/>
        </w:rPr>
        <w:t>Identify any bugs in the EIDR website such as glitches in references, maps, quotes, icons etc.</w:t>
      </w:r>
    </w:p>
    <w:p w14:paraId="7BF3AA95" w14:textId="739D39AB" w:rsidR="00161F1D" w:rsidRPr="005D3140" w:rsidRDefault="0075409B">
      <w:pPr>
        <w:rPr>
          <w:rFonts w:ascii="Cambria" w:hAnsi="Cambria" w:cs="Arial"/>
        </w:rPr>
      </w:pPr>
      <w:r w:rsidRPr="005D3140">
        <w:rPr>
          <w:rFonts w:ascii="Cambria" w:hAnsi="Cambria" w:cs="Arial"/>
          <w:i/>
        </w:rPr>
        <w:t>________________________________________________________________</w:t>
      </w:r>
      <w:r w:rsidR="005D3140">
        <w:rPr>
          <w:rFonts w:ascii="Cambria" w:hAnsi="Cambria" w:cs="Arial"/>
          <w:i/>
        </w:rPr>
        <w:t>_________________________________</w:t>
      </w:r>
    </w:p>
    <w:p w14:paraId="43F718A8" w14:textId="147A0903" w:rsidR="000078F4" w:rsidRPr="005D3140" w:rsidRDefault="00DD1BA1" w:rsidP="000078F4">
      <w:pPr>
        <w:pStyle w:val="normal0"/>
        <w:rPr>
          <w:rFonts w:ascii="Cambria" w:hAnsi="Cambria"/>
          <w:b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 xml:space="preserve">II. </w:t>
      </w:r>
      <w:r w:rsidR="0006200A" w:rsidRPr="005D3140">
        <w:rPr>
          <w:rFonts w:ascii="Cambria" w:hAnsi="Cambria"/>
          <w:b/>
          <w:sz w:val="24"/>
          <w:szCs w:val="24"/>
        </w:rPr>
        <w:t xml:space="preserve">TOOLS TO USE: </w:t>
      </w:r>
      <w:r w:rsidR="000078F4" w:rsidRPr="005D3140">
        <w:rPr>
          <w:rFonts w:ascii="Cambria" w:hAnsi="Cambria"/>
          <w:sz w:val="24"/>
          <w:szCs w:val="24"/>
        </w:rPr>
        <w:t>Reviewers will use four tools for the review process</w:t>
      </w:r>
    </w:p>
    <w:p w14:paraId="7979B367" w14:textId="77777777" w:rsidR="000078F4" w:rsidRPr="005D3140" w:rsidRDefault="000078F4" w:rsidP="000078F4">
      <w:pPr>
        <w:pStyle w:val="normal0"/>
        <w:rPr>
          <w:rFonts w:ascii="Cambria" w:hAnsi="Cambria"/>
          <w:sz w:val="24"/>
          <w:szCs w:val="24"/>
        </w:rPr>
      </w:pPr>
    </w:p>
    <w:p w14:paraId="25FB3BA4" w14:textId="3C3C774D" w:rsidR="00DC522A" w:rsidRPr="005D3140" w:rsidRDefault="000078F4" w:rsidP="0043233C">
      <w:pPr>
        <w:pStyle w:val="normal0"/>
        <w:numPr>
          <w:ilvl w:val="0"/>
          <w:numId w:val="3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>The EIDR website</w:t>
      </w:r>
      <w:r w:rsidR="0006200A" w:rsidRPr="005D3140">
        <w:rPr>
          <w:rFonts w:ascii="Cambria" w:hAnsi="Cambria"/>
          <w:b/>
          <w:sz w:val="24"/>
          <w:szCs w:val="24"/>
        </w:rPr>
        <w:t xml:space="preserve"> -</w:t>
      </w:r>
      <w:r w:rsidRPr="005D3140">
        <w:rPr>
          <w:rFonts w:ascii="Cambria" w:hAnsi="Cambria"/>
          <w:sz w:val="24"/>
          <w:szCs w:val="24"/>
        </w:rPr>
        <w:t xml:space="preserve"> </w:t>
      </w:r>
      <w:hyperlink r:id="rId6" w:history="1">
        <w:r w:rsidRPr="005D3140">
          <w:rPr>
            <w:rStyle w:val="Hyperlink"/>
            <w:rFonts w:ascii="Cambria" w:hAnsi="Cambria"/>
            <w:sz w:val="24"/>
            <w:szCs w:val="24"/>
          </w:rPr>
          <w:t>http://eidr.ecohealth.io/</w:t>
        </w:r>
      </w:hyperlink>
    </w:p>
    <w:p w14:paraId="73A1C3C4" w14:textId="50D6400B" w:rsidR="000078F4" w:rsidRPr="005D3140" w:rsidRDefault="000078F4" w:rsidP="0043233C">
      <w:pPr>
        <w:pStyle w:val="normal0"/>
        <w:numPr>
          <w:ilvl w:val="0"/>
          <w:numId w:val="23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sz w:val="24"/>
          <w:szCs w:val="24"/>
        </w:rPr>
        <w:t xml:space="preserve">The information to be reviewed is all on the EIDR website. Reviewers </w:t>
      </w:r>
      <w:r w:rsidRPr="005D3140">
        <w:rPr>
          <w:rFonts w:ascii="Cambria" w:hAnsi="Cambria"/>
          <w:color w:val="FF0000"/>
          <w:sz w:val="24"/>
          <w:szCs w:val="24"/>
        </w:rPr>
        <w:t>will not</w:t>
      </w:r>
      <w:r w:rsidRPr="005D3140">
        <w:rPr>
          <w:rFonts w:ascii="Cambria" w:hAnsi="Cambria"/>
          <w:sz w:val="24"/>
          <w:szCs w:val="24"/>
        </w:rPr>
        <w:t xml:space="preserve"> need to view the EIDR master spreadsheet. </w:t>
      </w:r>
    </w:p>
    <w:p w14:paraId="740A8E30" w14:textId="5DB95A3E" w:rsidR="000078F4" w:rsidRPr="005D3140" w:rsidRDefault="000078F4" w:rsidP="0043233C">
      <w:pPr>
        <w:pStyle w:val="normal0"/>
        <w:numPr>
          <w:ilvl w:val="0"/>
          <w:numId w:val="23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sz w:val="24"/>
          <w:szCs w:val="24"/>
        </w:rPr>
        <w:t>The EIDR website has a commenting feature that reviewers will use to make general comments on an event, or comment on the validity of designating an event as emergent</w:t>
      </w:r>
      <w:ins w:id="2" w:author="Emily Hagan" w:date="2015-03-06T16:03:00Z">
        <w:r w:rsidR="00D72350">
          <w:rPr>
            <w:rFonts w:ascii="Cambria" w:hAnsi="Cambria"/>
            <w:sz w:val="24"/>
            <w:szCs w:val="24"/>
          </w:rPr>
          <w:t>, when signed in via Google</w:t>
        </w:r>
      </w:ins>
      <w:r w:rsidRPr="005D3140">
        <w:rPr>
          <w:rFonts w:ascii="Cambria" w:hAnsi="Cambria"/>
          <w:sz w:val="24"/>
          <w:szCs w:val="24"/>
        </w:rPr>
        <w:t xml:space="preserve">. </w:t>
      </w:r>
    </w:p>
    <w:p w14:paraId="15FCB91A" w14:textId="77777777" w:rsidR="0043233C" w:rsidRPr="005D3140" w:rsidRDefault="0043233C" w:rsidP="0043233C">
      <w:pPr>
        <w:pStyle w:val="normal0"/>
        <w:ind w:left="720"/>
        <w:contextualSpacing/>
        <w:rPr>
          <w:rFonts w:ascii="Cambria" w:hAnsi="Cambria"/>
          <w:sz w:val="24"/>
          <w:szCs w:val="24"/>
        </w:rPr>
      </w:pPr>
    </w:p>
    <w:p w14:paraId="74E48283" w14:textId="77B915AD" w:rsidR="00DC522A" w:rsidRPr="005D3140" w:rsidRDefault="0006200A" w:rsidP="0043233C">
      <w:pPr>
        <w:pStyle w:val="normal0"/>
        <w:numPr>
          <w:ilvl w:val="0"/>
          <w:numId w:val="3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>Review Spreadsheet</w:t>
      </w:r>
      <w:r w:rsidRPr="005D3140">
        <w:rPr>
          <w:rFonts w:ascii="Cambria" w:hAnsi="Cambria"/>
          <w:sz w:val="24"/>
          <w:szCs w:val="24"/>
        </w:rPr>
        <w:t xml:space="preserve"> -</w:t>
      </w:r>
      <w:r w:rsidR="000078F4" w:rsidRPr="005D3140">
        <w:rPr>
          <w:rFonts w:ascii="Cambria" w:hAnsi="Cambria"/>
          <w:sz w:val="24"/>
          <w:szCs w:val="24"/>
        </w:rPr>
        <w:t xml:space="preserve"> Each reviewer has been given a spreadsheet that includes</w:t>
      </w:r>
      <w:ins w:id="3" w:author="Emily Hagan" w:date="2015-03-06T16:10:00Z">
        <w:r w:rsidR="00C46525">
          <w:rPr>
            <w:rFonts w:ascii="Cambria" w:hAnsi="Cambria"/>
            <w:sz w:val="24"/>
            <w:szCs w:val="24"/>
          </w:rPr>
          <w:t xml:space="preserve"> two tabs</w:t>
        </w:r>
      </w:ins>
      <w:r w:rsidR="000078F4" w:rsidRPr="005D3140">
        <w:rPr>
          <w:rFonts w:ascii="Cambria" w:hAnsi="Cambria"/>
          <w:sz w:val="24"/>
          <w:szCs w:val="24"/>
        </w:rPr>
        <w:t>:</w:t>
      </w:r>
    </w:p>
    <w:p w14:paraId="4B6ECE2A" w14:textId="12819373" w:rsidR="00DC522A" w:rsidRPr="005D3140" w:rsidRDefault="00C46525" w:rsidP="0043233C">
      <w:pPr>
        <w:pStyle w:val="normal0"/>
        <w:numPr>
          <w:ilvl w:val="0"/>
          <w:numId w:val="28"/>
        </w:numPr>
        <w:contextualSpacing/>
        <w:rPr>
          <w:rFonts w:ascii="Cambria" w:hAnsi="Cambria"/>
          <w:sz w:val="24"/>
          <w:szCs w:val="24"/>
        </w:rPr>
      </w:pPr>
      <w:commentRangeStart w:id="4"/>
      <w:ins w:id="5" w:author="Emily Hagan" w:date="2015-03-06T16:10:00Z">
        <w:r>
          <w:rPr>
            <w:rFonts w:ascii="Cambria" w:hAnsi="Cambria"/>
            <w:sz w:val="24"/>
            <w:szCs w:val="24"/>
          </w:rPr>
          <w:t>First</w:t>
        </w:r>
      </w:ins>
      <w:commentRangeEnd w:id="4"/>
      <w:ins w:id="6" w:author="Emily Hagan" w:date="2015-03-06T16:13:00Z">
        <w:r>
          <w:rPr>
            <w:rStyle w:val="CommentReference"/>
            <w:rFonts w:asciiTheme="minorHAnsi" w:eastAsiaTheme="minorEastAsia" w:hAnsiTheme="minorHAnsi" w:cstheme="minorBidi"/>
            <w:color w:val="auto"/>
          </w:rPr>
          <w:commentReference w:id="4"/>
        </w:r>
      </w:ins>
      <w:ins w:id="8" w:author="Emily Hagan" w:date="2015-03-06T16:10:00Z">
        <w:r>
          <w:rPr>
            <w:rFonts w:ascii="Cambria" w:hAnsi="Cambria"/>
            <w:sz w:val="24"/>
            <w:szCs w:val="24"/>
          </w:rPr>
          <w:t xml:space="preserve">: </w:t>
        </w:r>
      </w:ins>
      <w:r w:rsidR="00DC522A" w:rsidRPr="005D3140">
        <w:rPr>
          <w:rFonts w:ascii="Cambria" w:hAnsi="Cambria"/>
          <w:sz w:val="24"/>
          <w:szCs w:val="24"/>
        </w:rPr>
        <w:t xml:space="preserve">A </w:t>
      </w:r>
      <w:del w:id="9" w:author="Emily Hagan" w:date="2015-03-06T16:04:00Z">
        <w:r w:rsidR="00DC522A" w:rsidRPr="005D3140" w:rsidDel="00D72350">
          <w:rPr>
            <w:rFonts w:ascii="Cambria" w:hAnsi="Cambria"/>
            <w:sz w:val="24"/>
            <w:szCs w:val="24"/>
          </w:rPr>
          <w:delText>c</w:delText>
        </w:r>
        <w:r w:rsidR="000078F4" w:rsidRPr="005D3140" w:rsidDel="00D72350">
          <w:rPr>
            <w:rFonts w:ascii="Cambria" w:hAnsi="Cambria"/>
            <w:sz w:val="24"/>
            <w:szCs w:val="24"/>
          </w:rPr>
          <w:delText>heck</w:delText>
        </w:r>
      </w:del>
      <w:r w:rsidR="000078F4" w:rsidRPr="005D3140">
        <w:rPr>
          <w:rFonts w:ascii="Cambria" w:hAnsi="Cambria"/>
          <w:sz w:val="24"/>
          <w:szCs w:val="24"/>
        </w:rPr>
        <w:t xml:space="preserve">list of events that </w:t>
      </w:r>
      <w:r w:rsidR="00EA34A0">
        <w:rPr>
          <w:rFonts w:ascii="Cambria" w:hAnsi="Cambria"/>
          <w:sz w:val="24"/>
          <w:szCs w:val="24"/>
        </w:rPr>
        <w:t xml:space="preserve">a </w:t>
      </w:r>
      <w:r w:rsidR="000078F4" w:rsidRPr="005D3140">
        <w:rPr>
          <w:rFonts w:ascii="Cambria" w:hAnsi="Cambria"/>
          <w:sz w:val="24"/>
          <w:szCs w:val="24"/>
        </w:rPr>
        <w:t xml:space="preserve">reviewer is responsible for </w:t>
      </w:r>
    </w:p>
    <w:p w14:paraId="2AC7E832" w14:textId="10025129" w:rsidR="00D72350" w:rsidRPr="00D72350" w:rsidRDefault="00C46525" w:rsidP="00D72350">
      <w:pPr>
        <w:pStyle w:val="normal0"/>
        <w:numPr>
          <w:ilvl w:val="0"/>
          <w:numId w:val="28"/>
        </w:numPr>
        <w:contextualSpacing/>
        <w:rPr>
          <w:rFonts w:ascii="Cambria" w:hAnsi="Cambria"/>
          <w:sz w:val="24"/>
          <w:szCs w:val="24"/>
        </w:rPr>
      </w:pPr>
      <w:commentRangeStart w:id="10"/>
      <w:ins w:id="11" w:author="Emily Hagan" w:date="2015-03-06T16:10:00Z">
        <w:r>
          <w:rPr>
            <w:rFonts w:ascii="Cambria" w:hAnsi="Cambria"/>
            <w:sz w:val="24"/>
            <w:szCs w:val="24"/>
          </w:rPr>
          <w:t>Second</w:t>
        </w:r>
        <w:commentRangeEnd w:id="10"/>
        <w:r>
          <w:rPr>
            <w:rStyle w:val="CommentReference"/>
            <w:rFonts w:asciiTheme="minorHAnsi" w:eastAsiaTheme="minorEastAsia" w:hAnsiTheme="minorHAnsi" w:cstheme="minorBidi"/>
            <w:color w:val="auto"/>
          </w:rPr>
          <w:commentReference w:id="10"/>
        </w:r>
        <w:r>
          <w:rPr>
            <w:rFonts w:ascii="Cambria" w:hAnsi="Cambria"/>
            <w:sz w:val="24"/>
            <w:szCs w:val="24"/>
          </w:rPr>
          <w:t xml:space="preserve">: </w:t>
        </w:r>
      </w:ins>
      <w:r w:rsidR="000078F4" w:rsidRPr="005D3140">
        <w:rPr>
          <w:rFonts w:ascii="Cambria" w:hAnsi="Cambria"/>
          <w:sz w:val="24"/>
          <w:szCs w:val="24"/>
        </w:rPr>
        <w:t xml:space="preserve">A tab for entering content or grammatical corrections </w:t>
      </w:r>
    </w:p>
    <w:p w14:paraId="254E6F75" w14:textId="77777777" w:rsidR="00741105" w:rsidRPr="005D3140" w:rsidRDefault="00741105" w:rsidP="00741105">
      <w:pPr>
        <w:pStyle w:val="normal0"/>
        <w:contextualSpacing/>
        <w:rPr>
          <w:rFonts w:ascii="Cambria" w:hAnsi="Cambria"/>
          <w:sz w:val="24"/>
          <w:szCs w:val="24"/>
        </w:rPr>
      </w:pPr>
    </w:p>
    <w:p w14:paraId="4C3F0B07" w14:textId="6E677889" w:rsidR="0006200A" w:rsidRPr="005D3140" w:rsidRDefault="000078F4" w:rsidP="0006200A">
      <w:pPr>
        <w:pStyle w:val="normal0"/>
        <w:numPr>
          <w:ilvl w:val="0"/>
          <w:numId w:val="3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>EHA Reviewer Ideas/Comments (Google Doc)</w:t>
      </w:r>
      <w:r w:rsidR="00EA34A0">
        <w:rPr>
          <w:rFonts w:ascii="Cambria" w:hAnsi="Cambria"/>
          <w:b/>
          <w:sz w:val="24"/>
          <w:szCs w:val="24"/>
        </w:rPr>
        <w:t xml:space="preserve"> </w:t>
      </w:r>
      <w:hyperlink r:id="rId8">
        <w:r w:rsidR="0006200A" w:rsidRPr="005D3140">
          <w:rPr>
            <w:rFonts w:ascii="Cambria" w:hAnsi="Cambria"/>
            <w:color w:val="1155CC"/>
            <w:sz w:val="24"/>
            <w:szCs w:val="24"/>
            <w:u w:val="single"/>
          </w:rPr>
          <w:t>https://docs.google.com/a/ecohealthalliance.org/document/d/1bh-Bvrj1MPyijar3orw89XCYG50Ark14yR1AC6qLSVM/edit</w:t>
        </w:r>
      </w:hyperlink>
    </w:p>
    <w:p w14:paraId="4ADDA3A4" w14:textId="77777777" w:rsidR="0006200A" w:rsidRDefault="000078F4" w:rsidP="0006200A">
      <w:pPr>
        <w:pStyle w:val="normal0"/>
        <w:numPr>
          <w:ilvl w:val="0"/>
          <w:numId w:val="29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sz w:val="24"/>
          <w:szCs w:val="24"/>
        </w:rPr>
        <w:t>This Google doc is meant for comments on the features, layout and function of the EIDR website</w:t>
      </w:r>
    </w:p>
    <w:p w14:paraId="5C11FFAA" w14:textId="77777777" w:rsidR="00D02718" w:rsidRPr="005D3140" w:rsidRDefault="00D02718" w:rsidP="00D02718">
      <w:pPr>
        <w:pStyle w:val="normal0"/>
        <w:contextualSpacing/>
        <w:rPr>
          <w:rFonts w:ascii="Cambria" w:hAnsi="Cambria"/>
          <w:sz w:val="24"/>
          <w:szCs w:val="24"/>
        </w:rPr>
      </w:pPr>
    </w:p>
    <w:p w14:paraId="54DDC08B" w14:textId="35B8BF84" w:rsidR="000078F4" w:rsidRDefault="000078F4" w:rsidP="00EA34A0">
      <w:pPr>
        <w:pStyle w:val="normal0"/>
        <w:numPr>
          <w:ilvl w:val="0"/>
          <w:numId w:val="3"/>
        </w:numPr>
        <w:contextualSpacing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lastRenderedPageBreak/>
        <w:t>Zotero reference organizing application</w:t>
      </w:r>
      <w:r w:rsidRPr="005D3140">
        <w:rPr>
          <w:rFonts w:ascii="Cambria" w:hAnsi="Cambria"/>
          <w:sz w:val="24"/>
          <w:szCs w:val="24"/>
        </w:rPr>
        <w:t xml:space="preserve"> </w:t>
      </w:r>
      <w:r w:rsidR="0055458F" w:rsidRPr="005D3140">
        <w:rPr>
          <w:rFonts w:ascii="Cambria" w:hAnsi="Cambria"/>
          <w:sz w:val="24"/>
          <w:szCs w:val="24"/>
        </w:rPr>
        <w:t>-</w:t>
      </w:r>
      <w:r w:rsidRPr="005D3140">
        <w:rPr>
          <w:rFonts w:ascii="Cambria" w:hAnsi="Cambria"/>
          <w:sz w:val="24"/>
          <w:szCs w:val="24"/>
        </w:rPr>
        <w:t>All references ar</w:t>
      </w:r>
      <w:r w:rsidR="00EA34A0">
        <w:rPr>
          <w:rFonts w:ascii="Cambria" w:hAnsi="Cambria"/>
          <w:sz w:val="24"/>
          <w:szCs w:val="24"/>
        </w:rPr>
        <w:t>e displayed on the EIDR website and linked to Zotero (a reference storage and management application).</w:t>
      </w:r>
      <w:r w:rsidRPr="005D3140">
        <w:rPr>
          <w:rFonts w:ascii="Cambria" w:hAnsi="Cambria"/>
          <w:sz w:val="24"/>
          <w:szCs w:val="24"/>
        </w:rPr>
        <w:t xml:space="preserve"> </w:t>
      </w:r>
    </w:p>
    <w:p w14:paraId="3A4AFA03" w14:textId="331842C8" w:rsidR="00F12A01" w:rsidRDefault="0063715C" w:rsidP="0063715C">
      <w:pPr>
        <w:pStyle w:val="normal0"/>
        <w:numPr>
          <w:ilvl w:val="0"/>
          <w:numId w:val="29"/>
        </w:numPr>
        <w:contextualSpacing/>
        <w:rPr>
          <w:rFonts w:ascii="Cambria" w:hAnsi="Cambria"/>
          <w:sz w:val="24"/>
          <w:szCs w:val="24"/>
        </w:rPr>
      </w:pPr>
      <w:r w:rsidRPr="0063715C">
        <w:rPr>
          <w:rFonts w:ascii="Cambria" w:hAnsi="Cambria"/>
          <w:sz w:val="24"/>
          <w:szCs w:val="24"/>
        </w:rPr>
        <w:t xml:space="preserve">All reviewers </w:t>
      </w:r>
      <w:r w:rsidR="002F6292">
        <w:rPr>
          <w:rFonts w:ascii="Cambria" w:hAnsi="Cambria"/>
          <w:sz w:val="24"/>
          <w:szCs w:val="24"/>
        </w:rPr>
        <w:t>should sign into to the</w:t>
      </w:r>
      <w:r w:rsidR="00F12A01">
        <w:rPr>
          <w:rFonts w:ascii="Cambria" w:hAnsi="Cambria"/>
          <w:sz w:val="24"/>
          <w:szCs w:val="24"/>
        </w:rPr>
        <w:t xml:space="preserve"> Zotero</w:t>
      </w:r>
      <w:r w:rsidR="002F6292">
        <w:rPr>
          <w:rFonts w:ascii="Cambria" w:hAnsi="Cambria"/>
          <w:sz w:val="24"/>
          <w:szCs w:val="24"/>
        </w:rPr>
        <w:t xml:space="preserve"> account-</w:t>
      </w:r>
      <w:r w:rsidR="00F12A01">
        <w:rPr>
          <w:rFonts w:ascii="Cambria" w:hAnsi="Cambria"/>
          <w:sz w:val="24"/>
          <w:szCs w:val="24"/>
        </w:rPr>
        <w:t xml:space="preserve"> </w:t>
      </w:r>
    </w:p>
    <w:p w14:paraId="6DAA34CE" w14:textId="00D95AF4" w:rsidR="00EA34A0" w:rsidRPr="0063715C" w:rsidRDefault="00F12A01" w:rsidP="00F12A01">
      <w:pPr>
        <w:pStyle w:val="normal0"/>
        <w:ind w:left="1080"/>
        <w:contextualSpacing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</w:t>
      </w:r>
      <w:r w:rsidRPr="00F12A01">
        <w:rPr>
          <w:rFonts w:ascii="Cambria" w:hAnsi="Cambria"/>
          <w:b/>
          <w:sz w:val="24"/>
          <w:szCs w:val="24"/>
        </w:rPr>
        <w:t>sername</w:t>
      </w:r>
      <w:r>
        <w:rPr>
          <w:rFonts w:ascii="Cambria" w:hAnsi="Cambria"/>
          <w:sz w:val="24"/>
          <w:szCs w:val="24"/>
        </w:rPr>
        <w:t xml:space="preserve">: </w:t>
      </w:r>
      <w:proofErr w:type="spellStart"/>
      <w:r>
        <w:rPr>
          <w:rFonts w:ascii="Cambria" w:hAnsi="Cambria"/>
          <w:sz w:val="24"/>
          <w:szCs w:val="24"/>
        </w:rPr>
        <w:t>e</w:t>
      </w:r>
      <w:r w:rsidRPr="00F12A01">
        <w:rPr>
          <w:rFonts w:ascii="Cambria" w:hAnsi="Cambria"/>
          <w:sz w:val="24"/>
          <w:szCs w:val="24"/>
        </w:rPr>
        <w:t>cohealthreview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F12A01">
        <w:rPr>
          <w:rFonts w:ascii="Cambria" w:hAnsi="Cambria"/>
          <w:b/>
          <w:sz w:val="24"/>
          <w:szCs w:val="24"/>
        </w:rPr>
        <w:t>PW</w:t>
      </w:r>
      <w:r>
        <w:rPr>
          <w:rFonts w:ascii="Cambria" w:hAnsi="Cambria"/>
          <w:sz w:val="24"/>
          <w:szCs w:val="24"/>
        </w:rPr>
        <w:t>: 8wildlife</w:t>
      </w:r>
    </w:p>
    <w:p w14:paraId="5A306BA3" w14:textId="2D0E32D9" w:rsidR="001B5400" w:rsidRPr="005D3140" w:rsidRDefault="0006200A" w:rsidP="001B5400">
      <w:pPr>
        <w:rPr>
          <w:rFonts w:ascii="Cambria" w:hAnsi="Cambria" w:cs="Arial"/>
        </w:rPr>
      </w:pPr>
      <w:r w:rsidRPr="005D3140">
        <w:rPr>
          <w:rFonts w:ascii="Cambria" w:hAnsi="Cambria" w:cs="Arial"/>
        </w:rPr>
        <w:t>________________________________________________________________</w:t>
      </w:r>
      <w:r w:rsidR="005D3140">
        <w:rPr>
          <w:rFonts w:ascii="Cambria" w:hAnsi="Cambria" w:cs="Arial"/>
        </w:rPr>
        <w:t>_________________________________</w:t>
      </w:r>
    </w:p>
    <w:p w14:paraId="0E9E2F93" w14:textId="28B8765B" w:rsidR="001B5400" w:rsidRPr="005D3140" w:rsidRDefault="00DD1BA1" w:rsidP="001B5400">
      <w:pPr>
        <w:rPr>
          <w:rFonts w:ascii="Cambria" w:hAnsi="Cambria" w:cs="Arial"/>
          <w:b/>
        </w:rPr>
      </w:pPr>
      <w:r w:rsidRPr="005D3140">
        <w:rPr>
          <w:rFonts w:ascii="Cambria" w:hAnsi="Cambria" w:cs="Arial"/>
          <w:b/>
        </w:rPr>
        <w:t xml:space="preserve">III. </w:t>
      </w:r>
      <w:r w:rsidR="0006200A" w:rsidRPr="005D3140">
        <w:rPr>
          <w:rFonts w:ascii="Cambria" w:hAnsi="Cambria" w:cs="Arial"/>
          <w:b/>
        </w:rPr>
        <w:t>REVIEWING PROCEDURE</w:t>
      </w:r>
    </w:p>
    <w:p w14:paraId="71794BFA" w14:textId="77777777" w:rsidR="001B5400" w:rsidRPr="005D3140" w:rsidRDefault="001B5400" w:rsidP="001B5400">
      <w:pPr>
        <w:rPr>
          <w:rFonts w:ascii="Cambria" w:hAnsi="Cambria" w:cs="Arial"/>
        </w:rPr>
      </w:pPr>
    </w:p>
    <w:p w14:paraId="78B5D603" w14:textId="0C1F6FBC" w:rsidR="007250A6" w:rsidRPr="005D3140" w:rsidRDefault="005D3140" w:rsidP="00DD1BA1">
      <w:pPr>
        <w:pStyle w:val="ListParagraph"/>
        <w:numPr>
          <w:ilvl w:val="0"/>
          <w:numId w:val="32"/>
        </w:numPr>
        <w:rPr>
          <w:rFonts w:ascii="Cambria" w:hAnsi="Cambria" w:cs="Arial"/>
        </w:rPr>
      </w:pPr>
      <w:r>
        <w:rPr>
          <w:rFonts w:ascii="Cambria" w:hAnsi="Cambria" w:cs="Arial"/>
          <w:b/>
        </w:rPr>
        <w:t>MARK EVENT YOU ARE WORKING ON “IN PROGRESS”</w:t>
      </w:r>
    </w:p>
    <w:p w14:paraId="35B0B154" w14:textId="71BA43B6" w:rsidR="00DD1BA1" w:rsidRPr="005D3140" w:rsidRDefault="00631952" w:rsidP="007250A6">
      <w:pPr>
        <w:pStyle w:val="ListParagraph"/>
        <w:rPr>
          <w:rFonts w:ascii="Cambria" w:hAnsi="Cambria" w:cs="Arial"/>
        </w:rPr>
      </w:pPr>
      <w:r w:rsidRPr="005D3140">
        <w:rPr>
          <w:rFonts w:ascii="Cambria" w:hAnsi="Cambria" w:cs="Arial"/>
        </w:rPr>
        <w:t xml:space="preserve">Please go to your </w:t>
      </w:r>
      <w:r w:rsidRPr="005D3140">
        <w:rPr>
          <w:rFonts w:ascii="Cambria" w:hAnsi="Cambria" w:cs="Arial"/>
          <w:b/>
        </w:rPr>
        <w:t xml:space="preserve">Event </w:t>
      </w:r>
      <w:r w:rsidR="00DD1BA1" w:rsidRPr="005D3140">
        <w:rPr>
          <w:rFonts w:ascii="Cambria" w:hAnsi="Cambria" w:cs="Arial"/>
          <w:b/>
        </w:rPr>
        <w:t>Checklist</w:t>
      </w:r>
      <w:r w:rsidRPr="005D3140">
        <w:rPr>
          <w:rFonts w:ascii="Cambria" w:hAnsi="Cambria" w:cs="Arial"/>
          <w:b/>
        </w:rPr>
        <w:t xml:space="preserve"> </w:t>
      </w:r>
      <w:r w:rsidRPr="005D3140">
        <w:rPr>
          <w:rFonts w:ascii="Cambria" w:hAnsi="Cambria" w:cs="Arial"/>
        </w:rPr>
        <w:t xml:space="preserve">tab in Review Spreadsheet and mark the status of the event you are working on to </w:t>
      </w:r>
      <w:r w:rsidRPr="005D3140">
        <w:rPr>
          <w:rFonts w:ascii="Cambria" w:hAnsi="Cambria" w:cs="Arial"/>
          <w:color w:val="FF0000"/>
        </w:rPr>
        <w:t>In Progress.</w:t>
      </w:r>
      <w:r w:rsidRPr="005D3140">
        <w:rPr>
          <w:rFonts w:ascii="Cambria" w:hAnsi="Cambria" w:cs="Arial"/>
        </w:rPr>
        <w:t xml:space="preserve"> </w:t>
      </w:r>
    </w:p>
    <w:p w14:paraId="240C9314" w14:textId="77777777" w:rsidR="007250A6" w:rsidRPr="005D3140" w:rsidRDefault="007250A6" w:rsidP="007250A6">
      <w:pPr>
        <w:pStyle w:val="ListParagraph"/>
        <w:rPr>
          <w:rFonts w:ascii="Cambria" w:hAnsi="Cambria" w:cs="Arial"/>
        </w:rPr>
      </w:pPr>
    </w:p>
    <w:p w14:paraId="4EBFF67A" w14:textId="4C8BC9C6" w:rsidR="007250A6" w:rsidRPr="00E414E5" w:rsidRDefault="00E414E5" w:rsidP="00DD1BA1">
      <w:pPr>
        <w:pStyle w:val="ListParagraph"/>
        <w:numPr>
          <w:ilvl w:val="0"/>
          <w:numId w:val="32"/>
        </w:numPr>
        <w:rPr>
          <w:rFonts w:ascii="Cambria" w:hAnsi="Cambria" w:cs="Arial"/>
          <w:b/>
          <w:color w:val="FF0000"/>
        </w:rPr>
      </w:pPr>
      <w:r>
        <w:rPr>
          <w:rFonts w:ascii="Cambria" w:hAnsi="Cambria" w:cs="Arial"/>
          <w:b/>
        </w:rPr>
        <w:t>SIGN IN</w:t>
      </w:r>
    </w:p>
    <w:p w14:paraId="02A9F0E9" w14:textId="0F7BEFAD" w:rsidR="00E414E5" w:rsidRDefault="00E414E5" w:rsidP="00E414E5">
      <w:pPr>
        <w:ind w:left="360"/>
        <w:rPr>
          <w:rFonts w:ascii="Cambria" w:hAnsi="Cambria" w:cs="Arial"/>
        </w:rPr>
      </w:pPr>
      <w:r>
        <w:rPr>
          <w:rFonts w:ascii="Cambria" w:hAnsi="Cambria" w:cs="Arial"/>
        </w:rPr>
        <w:t xml:space="preserve">Go to </w:t>
      </w:r>
      <w:hyperlink r:id="rId9" w:history="1">
        <w:r w:rsidRPr="00E55E67">
          <w:rPr>
            <w:rStyle w:val="Hyperlink"/>
            <w:rFonts w:ascii="Cambria" w:hAnsi="Cambria" w:cs="Arial"/>
          </w:rPr>
          <w:t>eidr.ecohealth.io</w:t>
        </w:r>
      </w:hyperlink>
      <w:r>
        <w:rPr>
          <w:rFonts w:ascii="Cambria" w:hAnsi="Cambria" w:cs="Arial"/>
        </w:rPr>
        <w:t xml:space="preserve"> and create an account through the Sign-In button.</w:t>
      </w:r>
    </w:p>
    <w:p w14:paraId="213F9EDA" w14:textId="77777777" w:rsidR="00D02718" w:rsidRDefault="00D02718" w:rsidP="00E414E5">
      <w:pPr>
        <w:ind w:left="360"/>
        <w:rPr>
          <w:rFonts w:ascii="Cambria" w:hAnsi="Cambria" w:cs="Arial"/>
        </w:rPr>
      </w:pPr>
    </w:p>
    <w:p w14:paraId="66FB75AF" w14:textId="4A2C5181" w:rsidR="00E414E5" w:rsidRPr="00D02718" w:rsidRDefault="00E414E5" w:rsidP="00D02718">
      <w:pPr>
        <w:ind w:left="360"/>
        <w:rPr>
          <w:rFonts w:ascii="Cambria" w:eastAsia="Times New Roman" w:hAnsi="Cambria" w:cs="Times New Roman"/>
          <w:i/>
        </w:rPr>
      </w:pPr>
      <w:r w:rsidRPr="00D02718">
        <w:rPr>
          <w:rFonts w:ascii="Cambria" w:eastAsia="Times New Roman" w:hAnsi="Cambria" w:cs="Times New Roman"/>
          <w:i/>
        </w:rPr>
        <w:t>Note:</w:t>
      </w:r>
      <w:r w:rsidR="00D02718" w:rsidRPr="00D02718">
        <w:rPr>
          <w:rFonts w:ascii="Cambria" w:eastAsia="Times New Roman" w:hAnsi="Cambria" w:cs="Times New Roman"/>
          <w:i/>
        </w:rPr>
        <w:t xml:space="preserve"> You can only sign in using an EHA email</w:t>
      </w:r>
      <w:r w:rsidRPr="00D02718">
        <w:rPr>
          <w:rFonts w:ascii="Cambria" w:eastAsia="Times New Roman" w:hAnsi="Cambria" w:cs="Times New Roman"/>
          <w:i/>
        </w:rPr>
        <w:t>.</w:t>
      </w:r>
      <w:r w:rsidR="00D02718" w:rsidRPr="00D02718">
        <w:rPr>
          <w:rFonts w:ascii="Cambria" w:eastAsia="Times New Roman" w:hAnsi="Cambria" w:cs="Times New Roman"/>
          <w:i/>
        </w:rPr>
        <w:t xml:space="preserve"> We have done this so that for now only EHA staff will be able to download the data, and comment on events. </w:t>
      </w:r>
      <w:r w:rsidRPr="00D02718">
        <w:rPr>
          <w:rFonts w:ascii="Cambria" w:eastAsia="Times New Roman" w:hAnsi="Cambria" w:cs="Times New Roman"/>
          <w:i/>
        </w:rPr>
        <w:t xml:space="preserve"> </w:t>
      </w:r>
    </w:p>
    <w:p w14:paraId="37129B27" w14:textId="77777777" w:rsidR="00E414E5" w:rsidRPr="00E414E5" w:rsidRDefault="00E414E5" w:rsidP="00E414E5">
      <w:pPr>
        <w:ind w:left="360"/>
        <w:rPr>
          <w:rFonts w:ascii="Cambria" w:hAnsi="Cambria" w:cs="Arial"/>
        </w:rPr>
      </w:pPr>
    </w:p>
    <w:p w14:paraId="52B262D6" w14:textId="079C4196" w:rsidR="00E414E5" w:rsidRPr="00E414E5" w:rsidRDefault="00E414E5" w:rsidP="00E414E5">
      <w:pPr>
        <w:pStyle w:val="ListParagraph"/>
        <w:numPr>
          <w:ilvl w:val="0"/>
          <w:numId w:val="32"/>
        </w:numPr>
        <w:rPr>
          <w:rFonts w:ascii="Cambria" w:hAnsi="Cambria" w:cs="Arial"/>
          <w:b/>
          <w:color w:val="FF0000"/>
        </w:rPr>
      </w:pPr>
      <w:r>
        <w:rPr>
          <w:rFonts w:ascii="Cambria" w:hAnsi="Cambria" w:cs="Arial"/>
          <w:b/>
        </w:rPr>
        <w:t>ACCESS THE EVENT</w:t>
      </w:r>
    </w:p>
    <w:p w14:paraId="150C5256" w14:textId="2644FB16" w:rsidR="00DD1BA1" w:rsidRPr="005D3140" w:rsidRDefault="0063715C" w:rsidP="007250A6">
      <w:pPr>
        <w:pStyle w:val="ListParagraph"/>
        <w:rPr>
          <w:rFonts w:ascii="Cambria" w:hAnsi="Cambria" w:cs="Arial"/>
        </w:rPr>
      </w:pPr>
      <w:r>
        <w:rPr>
          <w:rFonts w:ascii="Cambria" w:hAnsi="Cambria" w:cs="Arial"/>
        </w:rPr>
        <w:t xml:space="preserve"> G</w:t>
      </w:r>
      <w:r w:rsidR="00DD1BA1" w:rsidRPr="005D3140">
        <w:rPr>
          <w:rFonts w:ascii="Cambria" w:hAnsi="Cambria" w:cs="Arial"/>
        </w:rPr>
        <w:t>o to http://eidr.ecohealth.io/event</w:t>
      </w:r>
      <w:r>
        <w:rPr>
          <w:rFonts w:ascii="Cambria" w:hAnsi="Cambria" w:cs="Arial"/>
          <w:color w:val="FF0000"/>
        </w:rPr>
        <w:t>/</w:t>
      </w:r>
      <w:r w:rsidR="007250A6" w:rsidRPr="005D3140">
        <w:rPr>
          <w:rFonts w:ascii="Cambria" w:hAnsi="Cambria" w:cs="Arial"/>
          <w:color w:val="FF0000"/>
        </w:rPr>
        <w:t>insert your eid</w:t>
      </w:r>
      <w:r>
        <w:rPr>
          <w:rFonts w:ascii="Cambria" w:hAnsi="Cambria" w:cs="Arial"/>
          <w:color w:val="FF0000"/>
        </w:rPr>
        <w:t>id# here.</w:t>
      </w:r>
      <w:r w:rsidR="007250A6" w:rsidRPr="005D3140">
        <w:rPr>
          <w:rFonts w:ascii="Cambria" w:hAnsi="Cambria" w:cs="Arial"/>
          <w:color w:val="FF0000"/>
        </w:rPr>
        <w:t xml:space="preserve"> </w:t>
      </w:r>
      <w:r w:rsidR="007250A6" w:rsidRPr="005D3140">
        <w:rPr>
          <w:rFonts w:ascii="Cambria" w:hAnsi="Cambria" w:cs="Arial"/>
        </w:rPr>
        <w:t xml:space="preserve">The eidid# is the id number </w:t>
      </w:r>
      <w:r w:rsidR="005D3140" w:rsidRPr="005D3140">
        <w:rPr>
          <w:rFonts w:ascii="Cambria" w:hAnsi="Cambria" w:cs="Arial"/>
        </w:rPr>
        <w:t>associated</w:t>
      </w:r>
      <w:r w:rsidR="007250A6" w:rsidRPr="005D3140">
        <w:rPr>
          <w:rFonts w:ascii="Cambria" w:hAnsi="Cambria" w:cs="Arial"/>
        </w:rPr>
        <w:t xml:space="preserve"> with the event you are reviewing. It can be found in the Event Checklist. </w:t>
      </w:r>
    </w:p>
    <w:p w14:paraId="19000FC2" w14:textId="77777777" w:rsidR="0063715C" w:rsidRDefault="0063715C" w:rsidP="0063715C">
      <w:pPr>
        <w:rPr>
          <w:rFonts w:ascii="Cambria" w:hAnsi="Cambria" w:cs="Arial"/>
        </w:rPr>
      </w:pPr>
    </w:p>
    <w:p w14:paraId="7F09C169" w14:textId="77777777" w:rsidR="007250A6" w:rsidRPr="0063715C" w:rsidRDefault="007250A6" w:rsidP="0063715C">
      <w:pPr>
        <w:rPr>
          <w:rFonts w:ascii="Cambria" w:hAnsi="Cambria" w:cs="Arial"/>
        </w:rPr>
      </w:pPr>
      <w:r w:rsidRPr="0063715C">
        <w:rPr>
          <w:rFonts w:ascii="Cambria" w:hAnsi="Cambria" w:cs="Arial"/>
        </w:rPr>
        <w:t xml:space="preserve">Example: </w:t>
      </w:r>
    </w:p>
    <w:p w14:paraId="5632A9D1" w14:textId="344DCEEF" w:rsidR="00DD1BA1" w:rsidRPr="0063715C" w:rsidRDefault="001521D6" w:rsidP="0063715C">
      <w:pPr>
        <w:rPr>
          <w:rFonts w:ascii="Cambria" w:hAnsi="Cambria" w:cs="Arial"/>
        </w:rPr>
      </w:pPr>
      <w:r w:rsidRPr="0063715C">
        <w:rPr>
          <w:rFonts w:ascii="Cambria" w:hAnsi="Cambria" w:cs="Arial"/>
        </w:rPr>
        <w:t>Haemophilus influenzae Ampicillin-Res (Germany, 1972)</w:t>
      </w:r>
      <w:r w:rsidR="00362ED1" w:rsidRPr="0063715C">
        <w:rPr>
          <w:rFonts w:ascii="Cambria" w:hAnsi="Cambria" w:cs="Arial"/>
        </w:rPr>
        <w:t xml:space="preserve"> </w:t>
      </w:r>
    </w:p>
    <w:p w14:paraId="4CBD5D03" w14:textId="77777777" w:rsidR="00DD1BA1" w:rsidRPr="0063715C" w:rsidRDefault="00006E3D" w:rsidP="0063715C">
      <w:pPr>
        <w:rPr>
          <w:rFonts w:ascii="Cambria" w:hAnsi="Cambria" w:cs="Arial"/>
        </w:rPr>
      </w:pPr>
      <w:proofErr w:type="gramStart"/>
      <w:r w:rsidRPr="0063715C">
        <w:rPr>
          <w:rFonts w:ascii="Cambria" w:hAnsi="Cambria" w:cs="Arial"/>
        </w:rPr>
        <w:t>eidid</w:t>
      </w:r>
      <w:proofErr w:type="gramEnd"/>
      <w:r w:rsidRPr="0063715C">
        <w:rPr>
          <w:rFonts w:ascii="Cambria" w:hAnsi="Cambria" w:cs="Arial"/>
        </w:rPr>
        <w:t xml:space="preserve"> = </w:t>
      </w:r>
      <w:r w:rsidR="001521D6" w:rsidRPr="0063715C">
        <w:rPr>
          <w:rFonts w:ascii="Cambria" w:hAnsi="Cambria" w:cs="Arial"/>
        </w:rPr>
        <w:t>85</w:t>
      </w:r>
    </w:p>
    <w:p w14:paraId="163FFDAA" w14:textId="17A62704" w:rsidR="001521D6" w:rsidRDefault="00006E3D" w:rsidP="0063715C">
      <w:pPr>
        <w:rPr>
          <w:rStyle w:val="Hyperlink"/>
          <w:rFonts w:ascii="Cambria" w:hAnsi="Cambria" w:cs="Arial"/>
          <w:color w:val="FF0000"/>
        </w:rPr>
      </w:pPr>
      <w:r w:rsidRPr="0063715C">
        <w:rPr>
          <w:rFonts w:ascii="Cambria" w:hAnsi="Cambria" w:cs="Arial"/>
        </w:rPr>
        <w:t xml:space="preserve">Event Page: </w:t>
      </w:r>
      <w:hyperlink r:id="rId10" w:history="1">
        <w:r w:rsidR="001521D6" w:rsidRPr="0063715C">
          <w:rPr>
            <w:rStyle w:val="Hyperlink"/>
            <w:rFonts w:ascii="Cambria" w:hAnsi="Cambria" w:cs="Arial"/>
          </w:rPr>
          <w:t>http://eidr.ecohealth.io/event/</w:t>
        </w:r>
        <w:r w:rsidR="001521D6" w:rsidRPr="0063715C">
          <w:rPr>
            <w:rStyle w:val="Hyperlink"/>
            <w:rFonts w:ascii="Cambria" w:hAnsi="Cambria" w:cs="Arial"/>
            <w:color w:val="FF0000"/>
          </w:rPr>
          <w:t>85</w:t>
        </w:r>
      </w:hyperlink>
    </w:p>
    <w:p w14:paraId="3464C5AB" w14:textId="77777777" w:rsidR="0063715C" w:rsidRPr="0063715C" w:rsidRDefault="0063715C" w:rsidP="0063715C">
      <w:pPr>
        <w:rPr>
          <w:rFonts w:ascii="Cambria" w:hAnsi="Cambria" w:cs="Arial"/>
        </w:rPr>
      </w:pPr>
    </w:p>
    <w:p w14:paraId="2FF31E8D" w14:textId="4CB84F6B" w:rsidR="001521D6" w:rsidRPr="005D3140" w:rsidRDefault="00CD5959" w:rsidP="001521D6">
      <w:pPr>
        <w:rPr>
          <w:rFonts w:ascii="Cambria" w:hAnsi="Cambria" w:cs="Arial"/>
          <w:color w:val="FF0000"/>
        </w:rPr>
      </w:pPr>
      <w:r w:rsidRPr="005D3140">
        <w:rPr>
          <w:rFonts w:ascii="Cambria" w:hAnsi="Cambria" w:cs="Arial"/>
          <w:noProof/>
        </w:rPr>
        <w:drawing>
          <wp:anchor distT="0" distB="0" distL="114300" distR="114300" simplePos="0" relativeHeight="251658240" behindDoc="0" locked="0" layoutInCell="1" allowOverlap="1" wp14:anchorId="4B084CFC" wp14:editId="7CCE2936">
            <wp:simplePos x="0" y="0"/>
            <wp:positionH relativeFrom="column">
              <wp:posOffset>1028700</wp:posOffset>
            </wp:positionH>
            <wp:positionV relativeFrom="paragraph">
              <wp:posOffset>68580</wp:posOffset>
            </wp:positionV>
            <wp:extent cx="3768090" cy="1998980"/>
            <wp:effectExtent l="0" t="0" r="0" b="7620"/>
            <wp:wrapSquare wrapText="bothSides"/>
            <wp:docPr id="1" name="image01.png" descr="Reviewer Checklis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Reviewer Checklist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8090" cy="19989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CE7DF1E" w14:textId="67B959D6" w:rsidR="001521D6" w:rsidRPr="005D3140" w:rsidRDefault="00363020" w:rsidP="001521D6">
      <w:pPr>
        <w:rPr>
          <w:rFonts w:ascii="Cambria" w:hAnsi="Cambria" w:cs="Arial"/>
          <w:b/>
        </w:rPr>
      </w:pPr>
      <w:r w:rsidRPr="005D3140">
        <w:rPr>
          <w:rFonts w:ascii="Cambria" w:hAnsi="Cambria" w:cs="Arial"/>
          <w:b/>
        </w:rPr>
        <w:br w:type="textWrapping" w:clear="all"/>
      </w:r>
    </w:p>
    <w:p w14:paraId="066737DA" w14:textId="6FD07DBC" w:rsidR="001521D6" w:rsidRDefault="001521D6" w:rsidP="001521D6">
      <w:pPr>
        <w:pStyle w:val="normal0"/>
        <w:rPr>
          <w:ins w:id="13" w:author="Emily Hagan" w:date="2015-03-06T16:15:00Z"/>
          <w:rFonts w:ascii="Cambria" w:hAnsi="Cambria"/>
          <w:i/>
          <w:sz w:val="18"/>
          <w:szCs w:val="18"/>
        </w:rPr>
      </w:pPr>
      <w:r w:rsidRPr="005D3140">
        <w:rPr>
          <w:rFonts w:ascii="Cambria" w:hAnsi="Cambria"/>
          <w:i/>
          <w:sz w:val="18"/>
          <w:szCs w:val="18"/>
        </w:rPr>
        <w:t>Figure 1. Event Checklist showing two completed rev</w:t>
      </w:r>
      <w:r w:rsidR="00F51F6F" w:rsidRPr="005D3140">
        <w:rPr>
          <w:rFonts w:ascii="Cambria" w:hAnsi="Cambria"/>
          <w:i/>
          <w:sz w:val="18"/>
          <w:szCs w:val="18"/>
        </w:rPr>
        <w:t>iews and one review in progress</w:t>
      </w:r>
    </w:p>
    <w:p w14:paraId="2060DD09" w14:textId="77777777" w:rsidR="00C46525" w:rsidRPr="005D3140" w:rsidRDefault="00C46525" w:rsidP="001521D6">
      <w:pPr>
        <w:pStyle w:val="normal0"/>
        <w:rPr>
          <w:rFonts w:ascii="Cambria" w:hAnsi="Cambria"/>
          <w:i/>
          <w:sz w:val="18"/>
          <w:szCs w:val="18"/>
        </w:rPr>
      </w:pPr>
    </w:p>
    <w:p w14:paraId="0F8AD6D3" w14:textId="0C14413E" w:rsidR="005D3140" w:rsidRPr="00AF2BE3" w:rsidRDefault="005D3140" w:rsidP="00AF2BE3">
      <w:pPr>
        <w:pStyle w:val="ListParagraph"/>
        <w:numPr>
          <w:ilvl w:val="0"/>
          <w:numId w:val="32"/>
        </w:numPr>
        <w:tabs>
          <w:tab w:val="left" w:pos="450"/>
        </w:tabs>
        <w:rPr>
          <w:rFonts w:ascii="Cambria" w:eastAsia="Times New Roman" w:hAnsi="Cambria" w:cs="Arial"/>
        </w:rPr>
      </w:pPr>
      <w:r w:rsidRPr="00AF2BE3">
        <w:rPr>
          <w:rFonts w:ascii="Cambria" w:hAnsi="Cambria"/>
          <w:b/>
        </w:rPr>
        <w:t>REVIEW THE EID EVENT INFO FOR YOUR EVENT</w:t>
      </w:r>
    </w:p>
    <w:p w14:paraId="473E2735" w14:textId="57AADD38" w:rsidR="00426CBF" w:rsidRPr="0063715C" w:rsidRDefault="00426CBF" w:rsidP="0063715C">
      <w:pPr>
        <w:pStyle w:val="ListParagraph"/>
        <w:ind w:left="360"/>
        <w:rPr>
          <w:rFonts w:ascii="Cambria" w:eastAsia="Times New Roman" w:hAnsi="Cambria" w:cs="Arial"/>
        </w:rPr>
      </w:pPr>
      <w:r w:rsidRPr="005D3140">
        <w:rPr>
          <w:rFonts w:ascii="Cambria" w:eastAsia="Times New Roman" w:hAnsi="Cambria" w:cs="Arial"/>
        </w:rPr>
        <w:t xml:space="preserve"> Read the abstract, notes, and EID description for the event. </w:t>
      </w:r>
      <w:r w:rsidRPr="005D3140">
        <w:rPr>
          <w:rFonts w:ascii="Cambria" w:eastAsia="Times New Roman" w:hAnsi="Cambria" w:cs="Arial"/>
          <w:color w:val="FF0000"/>
        </w:rPr>
        <w:t xml:space="preserve">Note: </w:t>
      </w:r>
      <w:r w:rsidRPr="005D3140">
        <w:rPr>
          <w:rFonts w:ascii="Cambria" w:eastAsia="Times New Roman" w:hAnsi="Cambria" w:cs="Arial"/>
        </w:rPr>
        <w:t xml:space="preserve">Some events do not have an abstract because there was insufficient information. A few abstracts are still being written. Notes and EID descriptions are scarce, but we have included them, because occasionally they </w:t>
      </w:r>
      <w:r w:rsidR="0063715C">
        <w:rPr>
          <w:rFonts w:ascii="Cambria" w:eastAsia="Times New Roman" w:hAnsi="Cambria" w:cs="Arial"/>
        </w:rPr>
        <w:t>are</w:t>
      </w:r>
      <w:r w:rsidRPr="005D3140">
        <w:rPr>
          <w:rFonts w:ascii="Cambria" w:eastAsia="Times New Roman" w:hAnsi="Cambria" w:cs="Arial"/>
        </w:rPr>
        <w:t xml:space="preserve"> useful. 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Many events have little information. The abstract usually makes this clear. </w:t>
      </w:r>
      <w:r w:rsidR="00135189" w:rsidRPr="005D3140">
        <w:rPr>
          <w:rFonts w:ascii="Cambria" w:eastAsia="Times New Roman" w:hAnsi="Cambria" w:cs="Arial"/>
        </w:rPr>
        <w:t xml:space="preserve">Open references associated with the event. </w:t>
      </w:r>
    </w:p>
    <w:p w14:paraId="71B9DB03" w14:textId="77777777" w:rsidR="00426CBF" w:rsidRDefault="00426CBF" w:rsidP="00426CBF">
      <w:pPr>
        <w:pStyle w:val="ListParagraph"/>
        <w:ind w:left="360"/>
        <w:rPr>
          <w:rFonts w:ascii="Cambria" w:eastAsia="Times New Roman" w:hAnsi="Cambria" w:cs="Arial"/>
        </w:rPr>
      </w:pPr>
    </w:p>
    <w:p w14:paraId="5FD705F3" w14:textId="77777777" w:rsidR="00E414E5" w:rsidRDefault="00E414E5" w:rsidP="00426CBF">
      <w:pPr>
        <w:pStyle w:val="ListParagraph"/>
        <w:ind w:left="360"/>
        <w:rPr>
          <w:rFonts w:ascii="Cambria" w:eastAsia="Times New Roman" w:hAnsi="Cambria" w:cs="Arial"/>
        </w:rPr>
      </w:pPr>
    </w:p>
    <w:p w14:paraId="570C32DD" w14:textId="77777777" w:rsidR="00E414E5" w:rsidRPr="005D3140" w:rsidRDefault="00E414E5" w:rsidP="00426CBF">
      <w:pPr>
        <w:pStyle w:val="ListParagraph"/>
        <w:ind w:left="360"/>
        <w:rPr>
          <w:rFonts w:ascii="Cambria" w:eastAsia="Times New Roman" w:hAnsi="Cambria" w:cs="Arial"/>
        </w:rPr>
      </w:pPr>
    </w:p>
    <w:p w14:paraId="502C55F3" w14:textId="00E1434B" w:rsidR="005D3140" w:rsidRPr="005D3140" w:rsidRDefault="005D3140" w:rsidP="00DE7B8F">
      <w:pPr>
        <w:pStyle w:val="ListParagraph"/>
        <w:numPr>
          <w:ilvl w:val="0"/>
          <w:numId w:val="32"/>
        </w:numPr>
        <w:rPr>
          <w:rFonts w:ascii="Cambria" w:eastAsia="Times New Roman" w:hAnsi="Cambria" w:cs="Arial"/>
        </w:rPr>
      </w:pPr>
      <w:r>
        <w:rPr>
          <w:rFonts w:ascii="Cambria" w:hAnsi="Cambria" w:cs="Arial"/>
          <w:b/>
          <w:color w:val="000000"/>
          <w:shd w:val="clear" w:color="auto" w:fill="FFFFFF"/>
        </w:rPr>
        <w:t>COMMENT ON EID EVENT EMERGENCE INFO</w:t>
      </w:r>
    </w:p>
    <w:p w14:paraId="42B72B12" w14:textId="7DF10EA1" w:rsidR="00135189" w:rsidRDefault="00135189" w:rsidP="005D3140">
      <w:pPr>
        <w:pStyle w:val="ListParagraph"/>
        <w:ind w:left="360"/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 xml:space="preserve"> </w:t>
      </w:r>
      <w:r w:rsidR="00426CBF" w:rsidRPr="005D3140">
        <w:rPr>
          <w:rFonts w:ascii="Cambria" w:hAnsi="Cambria" w:cs="Arial"/>
          <w:color w:val="000000"/>
          <w:shd w:val="clear" w:color="auto" w:fill="FFFFFF"/>
        </w:rPr>
        <w:t xml:space="preserve">Please submit any </w:t>
      </w:r>
      <w:r w:rsidR="0086547D" w:rsidRPr="005D3140">
        <w:rPr>
          <w:rFonts w:ascii="Cambria" w:hAnsi="Cambria" w:cs="Arial"/>
          <w:color w:val="000000"/>
          <w:shd w:val="clear" w:color="auto" w:fill="FFFFFF"/>
        </w:rPr>
        <w:t xml:space="preserve">EID </w:t>
      </w:r>
      <w:r w:rsidR="00426CBF" w:rsidRPr="005D3140">
        <w:rPr>
          <w:rFonts w:ascii="Cambria" w:hAnsi="Cambria" w:cs="Arial"/>
          <w:color w:val="000000"/>
          <w:shd w:val="clear" w:color="auto" w:fill="FFFFFF"/>
        </w:rPr>
        <w:t>information</w:t>
      </w:r>
      <w:r w:rsidR="0063715C">
        <w:rPr>
          <w:rFonts w:ascii="Cambria" w:hAnsi="Cambria" w:cs="Arial"/>
          <w:color w:val="000000"/>
          <w:shd w:val="clear" w:color="auto" w:fill="FFFFFF"/>
        </w:rPr>
        <w:t xml:space="preserve"> or pertinent references a</w:t>
      </w:r>
      <w:r w:rsidR="0086547D" w:rsidRPr="005D3140">
        <w:rPr>
          <w:rFonts w:ascii="Cambria" w:hAnsi="Cambria" w:cs="Arial"/>
          <w:color w:val="000000"/>
          <w:shd w:val="clear" w:color="auto" w:fill="FFFFFF"/>
        </w:rPr>
        <w:t>s well as your general comments about the event</w:t>
      </w:r>
      <w:r w:rsidR="0063715C">
        <w:rPr>
          <w:rFonts w:ascii="Cambria" w:hAnsi="Cambria" w:cs="Arial"/>
          <w:color w:val="000000"/>
          <w:shd w:val="clear" w:color="auto" w:fill="FFFFFF"/>
        </w:rPr>
        <w:t xml:space="preserve"> in the comments </w:t>
      </w:r>
      <w:r w:rsidR="0063715C" w:rsidRPr="005D3140">
        <w:rPr>
          <w:rFonts w:ascii="Cambria" w:hAnsi="Cambria" w:cs="Arial"/>
          <w:color w:val="000000"/>
          <w:shd w:val="clear" w:color="auto" w:fill="FFFFFF"/>
        </w:rPr>
        <w:t xml:space="preserve">field </w:t>
      </w:r>
      <w:r w:rsidR="0063715C">
        <w:rPr>
          <w:rFonts w:ascii="Cambria" w:hAnsi="Cambria" w:cs="Arial"/>
          <w:color w:val="000000"/>
          <w:shd w:val="clear" w:color="auto" w:fill="FFFFFF"/>
        </w:rPr>
        <w:t xml:space="preserve">at the bottom </w:t>
      </w:r>
      <w:r w:rsidR="0063715C" w:rsidRPr="005D3140">
        <w:rPr>
          <w:rFonts w:ascii="Cambria" w:hAnsi="Cambria" w:cs="Arial"/>
          <w:color w:val="000000"/>
          <w:shd w:val="clear" w:color="auto" w:fill="FFFFFF"/>
        </w:rPr>
        <w:t xml:space="preserve">of the </w:t>
      </w:r>
      <w:r w:rsidR="0063715C">
        <w:rPr>
          <w:rFonts w:ascii="Cambria" w:hAnsi="Cambria" w:cs="Arial"/>
          <w:color w:val="000000"/>
          <w:shd w:val="clear" w:color="auto" w:fill="FFFFFF"/>
        </w:rPr>
        <w:t>event page</w:t>
      </w:r>
      <w:r w:rsidR="0086547D" w:rsidRPr="005D3140">
        <w:rPr>
          <w:rFonts w:ascii="Cambria" w:hAnsi="Cambria" w:cs="Arial"/>
          <w:color w:val="000000"/>
          <w:shd w:val="clear" w:color="auto" w:fill="FFFFFF"/>
        </w:rPr>
        <w:t>.</w:t>
      </w:r>
      <w:r w:rsidR="00426CBF" w:rsidRPr="005D3140">
        <w:rPr>
          <w:rFonts w:ascii="Cambria" w:hAnsi="Cambria" w:cs="Arial"/>
          <w:color w:val="000000"/>
          <w:shd w:val="clear" w:color="auto" w:fill="FFFFFF"/>
        </w:rPr>
        <w:t xml:space="preserve"> </w:t>
      </w:r>
      <w:r w:rsidR="00D02718">
        <w:rPr>
          <w:rFonts w:ascii="Cambria" w:hAnsi="Cambria" w:cs="Arial"/>
          <w:color w:val="000000"/>
          <w:shd w:val="clear" w:color="auto" w:fill="FFFFFF"/>
        </w:rPr>
        <w:t xml:space="preserve">All comments are </w:t>
      </w:r>
      <w:r w:rsidR="00D02718" w:rsidRPr="00D02718">
        <w:rPr>
          <w:rFonts w:ascii="Cambria" w:hAnsi="Cambria" w:cs="Arial"/>
          <w:color w:val="FF0000"/>
          <w:shd w:val="clear" w:color="auto" w:fill="FFFFFF"/>
        </w:rPr>
        <w:t>public</w:t>
      </w:r>
      <w:r w:rsidR="00D02718">
        <w:rPr>
          <w:rFonts w:ascii="Cambria" w:hAnsi="Cambria" w:cs="Arial"/>
          <w:color w:val="000000"/>
          <w:shd w:val="clear" w:color="auto" w:fill="FFFFFF"/>
        </w:rPr>
        <w:t xml:space="preserve">. </w:t>
      </w:r>
      <w:r w:rsidR="00426CBF" w:rsidRPr="005D3140">
        <w:rPr>
          <w:rFonts w:ascii="Cambria" w:hAnsi="Cambria" w:cs="Arial"/>
          <w:color w:val="000000"/>
          <w:shd w:val="clear" w:color="auto" w:fill="FFFFFF"/>
        </w:rPr>
        <w:t>These events have been researched extensively. If you aren’t familiar with the event you may want to spend minimal time reviewing it</w:t>
      </w:r>
      <w:r w:rsidR="00426CBF" w:rsidRPr="005D3140">
        <w:rPr>
          <w:rFonts w:ascii="Cambria" w:hAnsi="Cambria" w:cs="Arial"/>
          <w:b/>
          <w:color w:val="000000"/>
          <w:shd w:val="clear" w:color="auto" w:fill="FFFFFF"/>
        </w:rPr>
        <w:t xml:space="preserve">. </w:t>
      </w:r>
      <w:r w:rsidRPr="005D3140">
        <w:rPr>
          <w:rFonts w:ascii="Cambria" w:eastAsia="Times New Roman" w:hAnsi="Cambria" w:cs="Arial"/>
          <w:b/>
        </w:rPr>
        <w:t xml:space="preserve"> Provide any references you can.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 </w:t>
      </w:r>
    </w:p>
    <w:p w14:paraId="64E1E9B0" w14:textId="77777777" w:rsidR="0063715C" w:rsidRDefault="0063715C" w:rsidP="005D3140">
      <w:pPr>
        <w:pStyle w:val="ListParagraph"/>
        <w:ind w:left="360"/>
        <w:rPr>
          <w:rFonts w:ascii="Cambria" w:hAnsi="Cambria" w:cs="Arial"/>
          <w:color w:val="000000"/>
          <w:shd w:val="clear" w:color="auto" w:fill="FFFFFF"/>
        </w:rPr>
      </w:pPr>
    </w:p>
    <w:p w14:paraId="2344C770" w14:textId="191EC18A" w:rsidR="0063715C" w:rsidRPr="0063715C" w:rsidRDefault="0063715C" w:rsidP="0063715C">
      <w:pPr>
        <w:rPr>
          <w:rFonts w:ascii="Cambria" w:eastAsia="Times New Roman" w:hAnsi="Cambria" w:cs="Arial"/>
          <w:i/>
        </w:rPr>
      </w:pPr>
      <w:r w:rsidRPr="0063715C">
        <w:rPr>
          <w:rFonts w:ascii="Cambria" w:hAnsi="Cambria" w:cs="Arial"/>
          <w:i/>
          <w:color w:val="000000"/>
          <w:shd w:val="clear" w:color="auto" w:fill="FFFFFF"/>
        </w:rPr>
        <w:t xml:space="preserve">NOTE: Potential emergence events that could not </w:t>
      </w:r>
      <w:r>
        <w:rPr>
          <w:rFonts w:ascii="Cambria" w:hAnsi="Cambria" w:cs="Arial"/>
          <w:i/>
          <w:color w:val="000000"/>
          <w:shd w:val="clear" w:color="auto" w:fill="FFFFFF"/>
        </w:rPr>
        <w:t>verified</w:t>
      </w:r>
      <w:r w:rsidRPr="0063715C">
        <w:rPr>
          <w:rFonts w:ascii="Cambria" w:hAnsi="Cambria" w:cs="Arial"/>
          <w:i/>
          <w:color w:val="000000"/>
          <w:shd w:val="clear" w:color="auto" w:fill="FFFFFF"/>
        </w:rPr>
        <w:t>, because of historical complexities, or a lack of reliable information are included</w:t>
      </w:r>
      <w:r>
        <w:rPr>
          <w:rFonts w:ascii="Cambria" w:hAnsi="Cambria" w:cs="Arial"/>
          <w:i/>
          <w:color w:val="000000"/>
          <w:shd w:val="clear" w:color="auto" w:fill="FFFFFF"/>
        </w:rPr>
        <w:t>.</w:t>
      </w:r>
      <w:r w:rsidRPr="0063715C">
        <w:rPr>
          <w:rFonts w:ascii="Cambria" w:hAnsi="Cambria" w:cs="Arial"/>
          <w:i/>
          <w:color w:val="000000"/>
          <w:shd w:val="clear" w:color="auto" w:fill="FFFFFF"/>
        </w:rPr>
        <w:t xml:space="preserve"> </w:t>
      </w:r>
    </w:p>
    <w:p w14:paraId="12E902DE" w14:textId="77777777" w:rsidR="00135189" w:rsidRPr="0063715C" w:rsidRDefault="00135189" w:rsidP="0063715C">
      <w:pPr>
        <w:rPr>
          <w:rFonts w:ascii="Cambria" w:eastAsia="Times New Roman" w:hAnsi="Cambria" w:cs="Arial"/>
        </w:rPr>
      </w:pPr>
    </w:p>
    <w:p w14:paraId="4C75E149" w14:textId="77777777" w:rsidR="00135189" w:rsidRPr="005D3140" w:rsidRDefault="00135189" w:rsidP="00135189">
      <w:pPr>
        <w:ind w:firstLine="360"/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color w:val="000000"/>
          <w:shd w:val="clear" w:color="auto" w:fill="FFFFFF"/>
        </w:rPr>
        <w:t xml:space="preserve">Emergence events must meet one of the following criteria: </w:t>
      </w:r>
    </w:p>
    <w:p w14:paraId="61509452" w14:textId="77777777" w:rsidR="00135189" w:rsidRPr="005D3140" w:rsidRDefault="00135189" w:rsidP="00135189">
      <w:pPr>
        <w:pStyle w:val="ListParagraph"/>
        <w:numPr>
          <w:ilvl w:val="0"/>
          <w:numId w:val="29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>Expanded geographic region</w:t>
      </w:r>
      <w:r w:rsidRPr="005D3140">
        <w:rPr>
          <w:rFonts w:ascii="Cambria" w:hAnsi="Cambria" w:cs="Arial"/>
          <w:color w:val="000000"/>
          <w:shd w:val="clear" w:color="auto" w:fill="FFFFFF"/>
        </w:rPr>
        <w:t>: The pathogen appeared in a region that is significantly distant from any of other region it is found in</w:t>
      </w:r>
    </w:p>
    <w:p w14:paraId="6B56EFB8" w14:textId="77777777" w:rsidR="00135189" w:rsidRPr="005D3140" w:rsidRDefault="00135189" w:rsidP="00135189">
      <w:pPr>
        <w:pStyle w:val="ListParagraph"/>
        <w:numPr>
          <w:ilvl w:val="0"/>
          <w:numId w:val="29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>Expanded host range</w:t>
      </w:r>
      <w:r w:rsidRPr="005D3140">
        <w:rPr>
          <w:rFonts w:ascii="Cambria" w:hAnsi="Cambria" w:cs="Arial"/>
          <w:color w:val="000000"/>
          <w:shd w:val="clear" w:color="auto" w:fill="FFFFFF"/>
        </w:rPr>
        <w:t>: The pathogen infected humans for the first time</w:t>
      </w:r>
    </w:p>
    <w:p w14:paraId="01374F32" w14:textId="77777777" w:rsidR="00135189" w:rsidRPr="005D3140" w:rsidRDefault="00135189" w:rsidP="00135189">
      <w:pPr>
        <w:pStyle w:val="ListParagraph"/>
        <w:numPr>
          <w:ilvl w:val="0"/>
          <w:numId w:val="29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>Increased incidence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: There was a marked increase in incidence of the pathogen. </w:t>
      </w:r>
    </w:p>
    <w:p w14:paraId="41E5F3A0" w14:textId="77777777" w:rsidR="00135189" w:rsidRPr="005D3140" w:rsidRDefault="00135189" w:rsidP="00135189">
      <w:pPr>
        <w:pStyle w:val="ListParagraph"/>
        <w:numPr>
          <w:ilvl w:val="0"/>
          <w:numId w:val="29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>Increased virulence</w:t>
      </w:r>
      <w:r w:rsidRPr="005D3140">
        <w:rPr>
          <w:rFonts w:ascii="Cambria" w:hAnsi="Cambria" w:cs="Arial"/>
          <w:color w:val="000000"/>
          <w:shd w:val="clear" w:color="auto" w:fill="FFFFFF"/>
        </w:rPr>
        <w:t>: The pathogen showed a marked increase, or a novel, virulence</w:t>
      </w:r>
    </w:p>
    <w:p w14:paraId="2DC01F63" w14:textId="77777777" w:rsidR="00135189" w:rsidRPr="005D3140" w:rsidRDefault="00135189" w:rsidP="00135189">
      <w:pPr>
        <w:pStyle w:val="ListParagraph"/>
        <w:numPr>
          <w:ilvl w:val="0"/>
          <w:numId w:val="29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>Novel drug resistance</w:t>
      </w:r>
      <w:r w:rsidRPr="005D3140">
        <w:rPr>
          <w:rFonts w:ascii="Cambria" w:hAnsi="Cambria" w:cs="Arial"/>
          <w:color w:val="000000"/>
          <w:shd w:val="clear" w:color="auto" w:fill="FFFFFF"/>
        </w:rPr>
        <w:t>: The pathogen displayed a novel drug resistance</w:t>
      </w:r>
    </w:p>
    <w:p w14:paraId="3E80EB3D" w14:textId="77777777" w:rsidR="00135189" w:rsidRPr="005D3140" w:rsidRDefault="00135189" w:rsidP="00135189">
      <w:pPr>
        <w:pStyle w:val="ListParagraph"/>
        <w:numPr>
          <w:ilvl w:val="0"/>
          <w:numId w:val="29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>Evolution of an existing organism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: The pathogen underwent significant genetic changes allowing for speciation, or this is the first time the pathogen has been detected. </w:t>
      </w:r>
    </w:p>
    <w:p w14:paraId="72CD4791" w14:textId="77777777" w:rsidR="00135189" w:rsidRPr="005D3140" w:rsidRDefault="00135189" w:rsidP="00135189">
      <w:pPr>
        <w:pStyle w:val="ListParagraph"/>
        <w:numPr>
          <w:ilvl w:val="0"/>
          <w:numId w:val="29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>Reappearance after control or elimination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: The pathogen reappeared for the first time after a significant period of being absent. </w:t>
      </w:r>
    </w:p>
    <w:p w14:paraId="1FF0FA2E" w14:textId="77777777" w:rsidR="005D3140" w:rsidRPr="005D3140" w:rsidRDefault="005D3140" w:rsidP="005D3140">
      <w:pPr>
        <w:pStyle w:val="ListParagraph"/>
        <w:ind w:left="1080"/>
        <w:rPr>
          <w:rFonts w:ascii="Cambria" w:hAnsi="Cambria" w:cs="Arial"/>
          <w:color w:val="000000"/>
          <w:shd w:val="clear" w:color="auto" w:fill="FFFFFF"/>
        </w:rPr>
      </w:pPr>
    </w:p>
    <w:p w14:paraId="0DC52617" w14:textId="1A91B9B5" w:rsidR="00426CBF" w:rsidRPr="0063715C" w:rsidRDefault="005D3140" w:rsidP="0063715C">
      <w:pPr>
        <w:textAlignment w:val="baseline"/>
        <w:rPr>
          <w:rFonts w:ascii="Cambria" w:eastAsia="Times New Roman" w:hAnsi="Cambria" w:cs="Arial"/>
          <w:i/>
          <w:color w:val="000000"/>
        </w:rPr>
      </w:pPr>
      <w:r w:rsidRPr="005D3140">
        <w:rPr>
          <w:rFonts w:ascii="Cambria" w:eastAsia="Times New Roman" w:hAnsi="Cambria" w:cs="Arial"/>
          <w:i/>
        </w:rPr>
        <w:t xml:space="preserve">NOTE: </w:t>
      </w:r>
      <w:r w:rsidRPr="005D3140">
        <w:rPr>
          <w:rFonts w:ascii="Cambria" w:eastAsia="Times New Roman" w:hAnsi="Cambria" w:cs="Arial"/>
          <w:i/>
          <w:color w:val="000000"/>
        </w:rPr>
        <w:t xml:space="preserve">If you have access to a </w:t>
      </w:r>
      <w:proofErr w:type="spellStart"/>
      <w:r w:rsidRPr="005D3140">
        <w:rPr>
          <w:rFonts w:ascii="Cambria" w:eastAsia="Times New Roman" w:hAnsi="Cambria" w:cs="Arial"/>
          <w:i/>
          <w:color w:val="000000"/>
        </w:rPr>
        <w:t>pdf</w:t>
      </w:r>
      <w:proofErr w:type="spellEnd"/>
      <w:r w:rsidRPr="005D3140">
        <w:rPr>
          <w:rFonts w:ascii="Cambria" w:eastAsia="Times New Roman" w:hAnsi="Cambria" w:cs="Arial"/>
          <w:i/>
          <w:color w:val="000000"/>
        </w:rPr>
        <w:t xml:space="preserve"> of an art</w:t>
      </w:r>
      <w:r w:rsidR="0063715C">
        <w:rPr>
          <w:rFonts w:ascii="Cambria" w:eastAsia="Times New Roman" w:hAnsi="Cambria" w:cs="Arial"/>
          <w:i/>
          <w:color w:val="000000"/>
        </w:rPr>
        <w:t xml:space="preserve">icle we need please send it to </w:t>
      </w:r>
      <w:proofErr w:type="spellStart"/>
      <w:r w:rsidR="0063715C">
        <w:rPr>
          <w:rFonts w:ascii="Cambria" w:eastAsia="Times New Roman" w:hAnsi="Cambria" w:cs="Arial"/>
          <w:i/>
          <w:color w:val="000000"/>
        </w:rPr>
        <w:t>gold@ecohealthalliance</w:t>
      </w:r>
      <w:proofErr w:type="spellEnd"/>
      <w:r w:rsidR="0063715C">
        <w:rPr>
          <w:rFonts w:ascii="Cambria" w:eastAsia="Times New Roman" w:hAnsi="Cambria" w:cs="Arial"/>
          <w:i/>
          <w:color w:val="000000"/>
        </w:rPr>
        <w:t xml:space="preserve"> so it</w:t>
      </w:r>
      <w:r w:rsidRPr="005D3140">
        <w:rPr>
          <w:rFonts w:ascii="Cambria" w:eastAsia="Times New Roman" w:hAnsi="Cambria" w:cs="Arial"/>
          <w:i/>
          <w:color w:val="000000"/>
        </w:rPr>
        <w:t xml:space="preserve"> can </w:t>
      </w:r>
      <w:r w:rsidR="0063715C">
        <w:rPr>
          <w:rFonts w:ascii="Cambria" w:eastAsia="Times New Roman" w:hAnsi="Cambria" w:cs="Arial"/>
          <w:i/>
          <w:color w:val="000000"/>
        </w:rPr>
        <w:t xml:space="preserve">be </w:t>
      </w:r>
      <w:r w:rsidRPr="005D3140">
        <w:rPr>
          <w:rFonts w:ascii="Cambria" w:eastAsia="Times New Roman" w:hAnsi="Cambria" w:cs="Arial"/>
          <w:i/>
          <w:color w:val="000000"/>
        </w:rPr>
        <w:t>add</w:t>
      </w:r>
      <w:r w:rsidR="0063715C">
        <w:rPr>
          <w:rFonts w:ascii="Cambria" w:eastAsia="Times New Roman" w:hAnsi="Cambria" w:cs="Arial"/>
          <w:i/>
          <w:color w:val="000000"/>
        </w:rPr>
        <w:t>ed</w:t>
      </w:r>
      <w:r w:rsidRPr="005D3140">
        <w:rPr>
          <w:rFonts w:ascii="Cambria" w:eastAsia="Times New Roman" w:hAnsi="Cambria" w:cs="Arial"/>
          <w:i/>
          <w:color w:val="000000"/>
        </w:rPr>
        <w:t xml:space="preserve"> to the Zotero library. </w:t>
      </w:r>
    </w:p>
    <w:p w14:paraId="5F5307C3" w14:textId="77777777" w:rsidR="00426CBF" w:rsidRPr="005D3140" w:rsidRDefault="00426CBF" w:rsidP="00426CBF">
      <w:pPr>
        <w:rPr>
          <w:rFonts w:ascii="Cambria" w:hAnsi="Cambria" w:cs="Arial"/>
          <w:color w:val="000000"/>
          <w:shd w:val="clear" w:color="auto" w:fill="FFFFFF"/>
        </w:rPr>
      </w:pPr>
    </w:p>
    <w:p w14:paraId="16453559" w14:textId="02B67DD0" w:rsidR="005D3140" w:rsidRPr="005D3140" w:rsidRDefault="00DE7B8F" w:rsidP="00DE7B8F">
      <w:pPr>
        <w:pStyle w:val="ListParagraph"/>
        <w:numPr>
          <w:ilvl w:val="0"/>
          <w:numId w:val="32"/>
        </w:numPr>
        <w:rPr>
          <w:rFonts w:ascii="Cambria" w:hAnsi="Cambria" w:cs="Arial"/>
          <w:color w:val="000000"/>
          <w:shd w:val="clear" w:color="auto" w:fill="FFFFFF"/>
        </w:rPr>
      </w:pPr>
      <w:r>
        <w:rPr>
          <w:rFonts w:ascii="Cambria" w:eastAsia="Times New Roman" w:hAnsi="Cambria" w:cs="Arial"/>
          <w:b/>
        </w:rPr>
        <w:t xml:space="preserve">REVIEW MAP, </w:t>
      </w:r>
      <w:r w:rsidR="005D3140">
        <w:rPr>
          <w:rFonts w:ascii="Cambria" w:eastAsia="Times New Roman" w:hAnsi="Cambria" w:cs="Arial"/>
          <w:b/>
        </w:rPr>
        <w:t>ALL VARIABLE</w:t>
      </w:r>
      <w:r>
        <w:rPr>
          <w:rFonts w:ascii="Cambria" w:eastAsia="Times New Roman" w:hAnsi="Cambria" w:cs="Arial"/>
          <w:b/>
        </w:rPr>
        <w:t>S</w:t>
      </w:r>
      <w:r w:rsidR="005D3140">
        <w:rPr>
          <w:rFonts w:ascii="Cambria" w:eastAsia="Times New Roman" w:hAnsi="Cambria" w:cs="Arial"/>
          <w:b/>
        </w:rPr>
        <w:t xml:space="preserve"> FOR YOUR EVENT</w:t>
      </w:r>
      <w:r>
        <w:rPr>
          <w:rFonts w:ascii="Cambria" w:eastAsia="Times New Roman" w:hAnsi="Cambria" w:cs="Arial"/>
          <w:b/>
        </w:rPr>
        <w:t>, AND WEB FUNCTIONALITY</w:t>
      </w:r>
    </w:p>
    <w:p w14:paraId="79BF1285" w14:textId="18999EF2" w:rsidR="00135189" w:rsidRPr="00DE7B8F" w:rsidRDefault="00135189" w:rsidP="005D3140">
      <w:pPr>
        <w:pStyle w:val="ListParagraph"/>
        <w:ind w:left="360"/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eastAsia="Times New Roman" w:hAnsi="Cambria" w:cs="Arial"/>
        </w:rPr>
        <w:t xml:space="preserve"> 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Descriptions of each variable are available by hovering over the </w:t>
      </w:r>
      <w:r w:rsidR="00D02718">
        <w:rPr>
          <w:rFonts w:ascii="Cambria" w:hAnsi="Cambria" w:cs="Arial"/>
          <w:color w:val="000000"/>
          <w:shd w:val="clear" w:color="auto" w:fill="FFFFFF"/>
        </w:rPr>
        <w:t>information icons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. Look through the values </w:t>
      </w:r>
      <w:r w:rsidR="0063715C">
        <w:rPr>
          <w:rFonts w:ascii="Cambria" w:hAnsi="Cambria" w:cs="Arial"/>
          <w:color w:val="000000"/>
          <w:shd w:val="clear" w:color="auto" w:fill="FFFFFF"/>
        </w:rPr>
        <w:t xml:space="preserve">for </w:t>
      </w:r>
      <w:r w:rsidR="00DE7B8F">
        <w:rPr>
          <w:rFonts w:ascii="Cambria" w:hAnsi="Cambria" w:cs="Arial"/>
          <w:color w:val="000000"/>
          <w:shd w:val="clear" w:color="auto" w:fill="FFFFFF"/>
        </w:rPr>
        <w:t>each variable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 closely</w:t>
      </w:r>
      <w:r w:rsidR="0086547D" w:rsidRPr="005D3140">
        <w:rPr>
          <w:rFonts w:ascii="Cambria" w:hAnsi="Cambria" w:cs="Arial"/>
          <w:color w:val="000000"/>
          <w:shd w:val="clear" w:color="auto" w:fill="FFFFFF"/>
        </w:rPr>
        <w:t>.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 </w:t>
      </w:r>
      <w:r w:rsidR="00D02718">
        <w:rPr>
          <w:rFonts w:ascii="Cambria" w:hAnsi="Cambria" w:cs="Arial"/>
          <w:color w:val="000000"/>
          <w:shd w:val="clear" w:color="auto" w:fill="FFFFFF"/>
        </w:rPr>
        <w:t xml:space="preserve">The specific reference(s) used for each variable can be found by clicking on the book icons. Some values are accompanied by a quote, which can be viewed by clicking on the “ icon. </w:t>
      </w:r>
      <w:r w:rsidRPr="005D3140">
        <w:rPr>
          <w:rFonts w:ascii="Cambria" w:hAnsi="Cambria" w:cs="Arial"/>
          <w:color w:val="000000"/>
          <w:shd w:val="clear" w:color="auto" w:fill="FFFFFF"/>
        </w:rPr>
        <w:t xml:space="preserve">Submit edits/comments </w:t>
      </w:r>
      <w:r w:rsidRPr="00DE7B8F">
        <w:rPr>
          <w:rFonts w:ascii="Cambria" w:hAnsi="Cambria" w:cs="Arial"/>
          <w:b/>
          <w:color w:val="000000"/>
          <w:shd w:val="clear" w:color="auto" w:fill="FFFFFF"/>
        </w:rPr>
        <w:t xml:space="preserve">to the Edits </w:t>
      </w:r>
      <w:r w:rsidR="005D3140" w:rsidRPr="00DE7B8F">
        <w:rPr>
          <w:rFonts w:ascii="Cambria" w:hAnsi="Cambria" w:cs="Arial"/>
          <w:b/>
          <w:color w:val="000000"/>
          <w:shd w:val="clear" w:color="auto" w:fill="FFFFFF"/>
        </w:rPr>
        <w:t>tab in Review Spreadsheet</w:t>
      </w:r>
      <w:r w:rsidR="005D3140" w:rsidRPr="005D3140">
        <w:rPr>
          <w:rFonts w:ascii="Cambria" w:hAnsi="Cambria" w:cs="Arial"/>
          <w:color w:val="000000"/>
          <w:shd w:val="clear" w:color="auto" w:fill="FFFFFF"/>
        </w:rPr>
        <w:t xml:space="preserve"> </w:t>
      </w:r>
      <w:r w:rsidR="005D3140" w:rsidRPr="00DE7B8F">
        <w:rPr>
          <w:rFonts w:ascii="Cambria" w:hAnsi="Cambria" w:cs="Arial"/>
          <w:b/>
          <w:color w:val="000000"/>
          <w:shd w:val="clear" w:color="auto" w:fill="FFFFFF"/>
        </w:rPr>
        <w:t>(see next step)</w:t>
      </w:r>
      <w:r w:rsidR="00DE7B8F">
        <w:rPr>
          <w:rFonts w:ascii="Cambria" w:hAnsi="Cambria" w:cs="Arial"/>
          <w:b/>
          <w:color w:val="000000"/>
          <w:shd w:val="clear" w:color="auto" w:fill="FFFFFF"/>
        </w:rPr>
        <w:t xml:space="preserve">. </w:t>
      </w:r>
      <w:r w:rsidR="00DE7B8F">
        <w:rPr>
          <w:rFonts w:ascii="Cambria" w:hAnsi="Cambria" w:cs="Arial"/>
          <w:color w:val="000000"/>
          <w:shd w:val="clear" w:color="auto" w:fill="FFFFFF"/>
        </w:rPr>
        <w:t>Questions to keep in mind:</w:t>
      </w:r>
    </w:p>
    <w:p w14:paraId="180B4F6C" w14:textId="0E3930A1" w:rsidR="0086547D" w:rsidRDefault="0063715C" w:rsidP="0086547D">
      <w:pPr>
        <w:pStyle w:val="ListParagraph"/>
        <w:numPr>
          <w:ilvl w:val="0"/>
          <w:numId w:val="33"/>
        </w:numPr>
        <w:rPr>
          <w:rFonts w:ascii="Cambria" w:hAnsi="Cambria" w:cs="Arial"/>
          <w:color w:val="000000"/>
          <w:shd w:val="clear" w:color="auto" w:fill="FFFFFF"/>
        </w:rPr>
      </w:pPr>
      <w:r>
        <w:rPr>
          <w:rFonts w:ascii="Cambria" w:hAnsi="Cambria" w:cs="Arial"/>
          <w:color w:val="000000"/>
          <w:shd w:val="clear" w:color="auto" w:fill="FFFFFF"/>
        </w:rPr>
        <w:t xml:space="preserve">Are </w:t>
      </w:r>
      <w:r w:rsidR="005D3140" w:rsidRPr="005D3140">
        <w:rPr>
          <w:rFonts w:ascii="Cambria" w:hAnsi="Cambria" w:cs="Arial"/>
          <w:color w:val="000000"/>
          <w:shd w:val="clear" w:color="auto" w:fill="FFFFFF"/>
        </w:rPr>
        <w:t>the values accurate?</w:t>
      </w:r>
    </w:p>
    <w:p w14:paraId="430B3607" w14:textId="20248476" w:rsidR="0063715C" w:rsidRPr="005D3140" w:rsidRDefault="0063715C" w:rsidP="0086547D">
      <w:pPr>
        <w:pStyle w:val="ListParagraph"/>
        <w:numPr>
          <w:ilvl w:val="0"/>
          <w:numId w:val="33"/>
        </w:numPr>
        <w:rPr>
          <w:rFonts w:ascii="Cambria" w:hAnsi="Cambria" w:cs="Arial"/>
          <w:color w:val="000000"/>
          <w:shd w:val="clear" w:color="auto" w:fill="FFFFFF"/>
        </w:rPr>
      </w:pPr>
      <w:r>
        <w:rPr>
          <w:rFonts w:ascii="Cambria" w:hAnsi="Cambria" w:cs="Arial"/>
          <w:color w:val="000000"/>
          <w:shd w:val="clear" w:color="auto" w:fill="FFFFFF"/>
        </w:rPr>
        <w:t>Can you elaborate on a value?</w:t>
      </w:r>
    </w:p>
    <w:p w14:paraId="3EFB440A" w14:textId="2F5339D0" w:rsidR="0086547D" w:rsidRPr="005D3140" w:rsidRDefault="0086547D" w:rsidP="0086547D">
      <w:pPr>
        <w:pStyle w:val="ListParagraph"/>
        <w:numPr>
          <w:ilvl w:val="0"/>
          <w:numId w:val="33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color w:val="000000"/>
          <w:shd w:val="clear" w:color="auto" w:fill="FFFFFF"/>
        </w:rPr>
        <w:t>Is the map functioning?</w:t>
      </w:r>
    </w:p>
    <w:p w14:paraId="752F36B8" w14:textId="3FE3388F" w:rsidR="0086547D" w:rsidRPr="005D3140" w:rsidRDefault="0086547D" w:rsidP="0086547D">
      <w:pPr>
        <w:pStyle w:val="ListParagraph"/>
        <w:numPr>
          <w:ilvl w:val="0"/>
          <w:numId w:val="33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color w:val="000000"/>
          <w:shd w:val="clear" w:color="auto" w:fill="FFFFFF"/>
        </w:rPr>
        <w:t>Which references don’t have links?</w:t>
      </w:r>
    </w:p>
    <w:p w14:paraId="14D40E08" w14:textId="568BAC33" w:rsidR="00135189" w:rsidRPr="005D3140" w:rsidRDefault="0086547D" w:rsidP="00135189">
      <w:pPr>
        <w:pStyle w:val="ListParagraph"/>
        <w:numPr>
          <w:ilvl w:val="0"/>
          <w:numId w:val="33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color w:val="000000"/>
          <w:shd w:val="clear" w:color="auto" w:fill="FFFFFF"/>
        </w:rPr>
        <w:t>Are there any typos?</w:t>
      </w:r>
    </w:p>
    <w:p w14:paraId="24DD5652" w14:textId="35708233" w:rsidR="0086547D" w:rsidRPr="005D3140" w:rsidRDefault="0086547D" w:rsidP="00135189">
      <w:pPr>
        <w:pStyle w:val="ListParagraph"/>
        <w:numPr>
          <w:ilvl w:val="0"/>
          <w:numId w:val="33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color w:val="000000"/>
          <w:shd w:val="clear" w:color="auto" w:fill="FFFFFF"/>
        </w:rPr>
        <w:t>Are there any grammatical errors?</w:t>
      </w:r>
    </w:p>
    <w:p w14:paraId="7FE2A8BE" w14:textId="4A0FF361" w:rsidR="0086547D" w:rsidRPr="005D3140" w:rsidRDefault="0086547D" w:rsidP="00135189">
      <w:pPr>
        <w:pStyle w:val="ListParagraph"/>
        <w:numPr>
          <w:ilvl w:val="0"/>
          <w:numId w:val="33"/>
        </w:numPr>
        <w:rPr>
          <w:rFonts w:ascii="Cambria" w:hAnsi="Cambria" w:cs="Arial"/>
          <w:color w:val="000000"/>
          <w:shd w:val="clear" w:color="auto" w:fill="FFFFFF"/>
        </w:rPr>
      </w:pPr>
      <w:r w:rsidRPr="005D3140">
        <w:rPr>
          <w:rFonts w:ascii="Cambria" w:hAnsi="Cambria" w:cs="Arial"/>
          <w:color w:val="000000"/>
          <w:shd w:val="clear" w:color="auto" w:fill="FFFFFF"/>
        </w:rPr>
        <w:t>Are there any parts of the website that are not functioning properly? (</w:t>
      </w:r>
      <w:proofErr w:type="gramStart"/>
      <w:r w:rsidRPr="005D3140">
        <w:rPr>
          <w:rFonts w:ascii="Cambria" w:hAnsi="Cambria" w:cs="Arial"/>
          <w:color w:val="000000"/>
          <w:shd w:val="clear" w:color="auto" w:fill="FFFFFF"/>
        </w:rPr>
        <w:t>ex</w:t>
      </w:r>
      <w:proofErr w:type="gramEnd"/>
      <w:r w:rsidRPr="005D3140">
        <w:rPr>
          <w:rFonts w:ascii="Cambria" w:hAnsi="Cambria" w:cs="Arial"/>
          <w:color w:val="000000"/>
          <w:shd w:val="clear" w:color="auto" w:fill="FFFFFF"/>
        </w:rPr>
        <w:t>: reference links)</w:t>
      </w:r>
    </w:p>
    <w:p w14:paraId="2E56DC25" w14:textId="77777777" w:rsidR="0086547D" w:rsidRPr="005D3140" w:rsidRDefault="0086547D" w:rsidP="0086547D">
      <w:pPr>
        <w:pStyle w:val="ListParagraph"/>
        <w:ind w:left="1080"/>
        <w:rPr>
          <w:rFonts w:ascii="Cambria" w:hAnsi="Cambria" w:cs="Arial"/>
          <w:color w:val="000000"/>
          <w:shd w:val="clear" w:color="auto" w:fill="FFFFFF"/>
        </w:rPr>
      </w:pPr>
    </w:p>
    <w:p w14:paraId="740E237A" w14:textId="46F8FF99" w:rsidR="005D3140" w:rsidRPr="005D3140" w:rsidRDefault="005D3140" w:rsidP="00DE7B8F">
      <w:pPr>
        <w:pStyle w:val="ListParagraph"/>
        <w:numPr>
          <w:ilvl w:val="0"/>
          <w:numId w:val="32"/>
        </w:numPr>
        <w:rPr>
          <w:rFonts w:ascii="Cambria" w:hAnsi="Cambria" w:cs="Arial"/>
          <w:b/>
          <w:color w:val="000000"/>
          <w:shd w:val="clear" w:color="auto" w:fill="FFFFFF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>SUBMIT VARIABLE AND MAP EDITS</w:t>
      </w:r>
      <w:r w:rsidR="0086547D" w:rsidRPr="005D3140">
        <w:rPr>
          <w:rFonts w:ascii="Cambria" w:hAnsi="Cambria" w:cs="Arial"/>
          <w:b/>
          <w:color w:val="000000"/>
          <w:shd w:val="clear" w:color="auto" w:fill="FFFFFF"/>
        </w:rPr>
        <w:t xml:space="preserve"> </w:t>
      </w:r>
      <w:r w:rsidRPr="005D3140">
        <w:rPr>
          <w:rFonts w:ascii="Cambria" w:hAnsi="Cambria" w:cs="Arial"/>
          <w:b/>
          <w:color w:val="000000"/>
          <w:shd w:val="clear" w:color="auto" w:fill="FFFFFF"/>
        </w:rPr>
        <w:t>(observed in previous step)</w:t>
      </w:r>
    </w:p>
    <w:p w14:paraId="16FF8893" w14:textId="77777777" w:rsidR="00DE7B8F" w:rsidRDefault="005D3140" w:rsidP="00DE7B8F">
      <w:pPr>
        <w:pStyle w:val="ListParagraph"/>
        <w:ind w:left="360"/>
        <w:rPr>
          <w:rFonts w:ascii="Cambria" w:hAnsi="Cambria"/>
        </w:rPr>
      </w:pPr>
      <w:r w:rsidRPr="005D3140">
        <w:rPr>
          <w:rFonts w:ascii="Cambria" w:hAnsi="Cambria" w:cs="Arial"/>
          <w:b/>
          <w:color w:val="000000"/>
          <w:shd w:val="clear" w:color="auto" w:fill="FFFFFF"/>
        </w:rPr>
        <w:t xml:space="preserve"> </w:t>
      </w:r>
      <w:r w:rsidR="00632843" w:rsidRPr="005D3140">
        <w:rPr>
          <w:rFonts w:ascii="Cambria" w:hAnsi="Cambria"/>
        </w:rPr>
        <w:t>To submit a content, grammatical or web feature error</w:t>
      </w:r>
      <w:r w:rsidR="00362ED1" w:rsidRPr="005D3140">
        <w:rPr>
          <w:rFonts w:ascii="Cambria" w:hAnsi="Cambria"/>
        </w:rPr>
        <w:t xml:space="preserve"> for </w:t>
      </w:r>
      <w:r w:rsidR="00006E3D" w:rsidRPr="005D3140">
        <w:rPr>
          <w:rFonts w:ascii="Cambria" w:hAnsi="Cambria"/>
        </w:rPr>
        <w:t>an event</w:t>
      </w:r>
      <w:r w:rsidRPr="005D3140">
        <w:rPr>
          <w:rFonts w:ascii="Cambria" w:hAnsi="Cambria"/>
        </w:rPr>
        <w:t>,</w:t>
      </w:r>
      <w:r w:rsidR="00006E3D" w:rsidRPr="005D3140">
        <w:rPr>
          <w:rFonts w:ascii="Cambria" w:hAnsi="Cambria"/>
        </w:rPr>
        <w:t xml:space="preserve"> use the </w:t>
      </w:r>
      <w:r w:rsidR="00632843" w:rsidRPr="005D3140">
        <w:rPr>
          <w:rFonts w:ascii="Cambria" w:hAnsi="Cambria"/>
        </w:rPr>
        <w:t>“Edits” tab in the</w:t>
      </w:r>
      <w:r w:rsidR="00362ED1" w:rsidRPr="005D3140">
        <w:rPr>
          <w:rFonts w:ascii="Cambria" w:hAnsi="Cambria"/>
        </w:rPr>
        <w:t xml:space="preserve"> Review Spreadsheet</w:t>
      </w:r>
      <w:r w:rsidRPr="005D3140">
        <w:rPr>
          <w:rFonts w:ascii="Cambria" w:hAnsi="Cambria"/>
        </w:rPr>
        <w:t xml:space="preserve">. </w:t>
      </w:r>
      <w:r w:rsidR="00632843" w:rsidRPr="005D3140">
        <w:rPr>
          <w:rFonts w:ascii="Cambria" w:hAnsi="Cambria"/>
        </w:rPr>
        <w:t xml:space="preserve">Please follow these </w:t>
      </w:r>
      <w:r w:rsidRPr="005D3140">
        <w:rPr>
          <w:rFonts w:ascii="Cambria" w:hAnsi="Cambria"/>
        </w:rPr>
        <w:t>conventions:</w:t>
      </w:r>
    </w:p>
    <w:p w14:paraId="2B04DD8E" w14:textId="595075A8" w:rsidR="00DE7B8F" w:rsidRPr="00DE7B8F" w:rsidRDefault="00632843" w:rsidP="00DE7B8F">
      <w:pPr>
        <w:pStyle w:val="ListParagraph"/>
        <w:numPr>
          <w:ilvl w:val="0"/>
          <w:numId w:val="37"/>
        </w:numPr>
        <w:rPr>
          <w:rFonts w:ascii="Cambria" w:hAnsi="Cambria" w:cs="Arial"/>
          <w:b/>
          <w:color w:val="000000"/>
          <w:shd w:val="clear" w:color="auto" w:fill="FFFFFF"/>
        </w:rPr>
      </w:pPr>
      <w:r w:rsidRPr="005D3140">
        <w:rPr>
          <w:rFonts w:ascii="Cambria" w:hAnsi="Cambria"/>
        </w:rPr>
        <w:t xml:space="preserve">Each row should be used to enter </w:t>
      </w:r>
      <w:r w:rsidR="0063715C">
        <w:rPr>
          <w:rFonts w:ascii="Cambria" w:hAnsi="Cambria"/>
          <w:color w:val="FF0000"/>
        </w:rPr>
        <w:t xml:space="preserve">one edit/comment </w:t>
      </w:r>
      <w:ins w:id="14" w:author="Emily Hagan" w:date="2015-03-06T16:33:00Z">
        <w:r w:rsidR="00A56CC6">
          <w:rPr>
            <w:rFonts w:ascii="Cambria" w:hAnsi="Cambria"/>
            <w:color w:val="FF0000"/>
          </w:rPr>
          <w:t xml:space="preserve">per single assigned </w:t>
        </w:r>
      </w:ins>
      <w:del w:id="15" w:author="Emily Hagan" w:date="2015-03-06T16:33:00Z">
        <w:r w:rsidR="0063715C" w:rsidDel="00A56CC6">
          <w:rPr>
            <w:rFonts w:ascii="Cambria" w:hAnsi="Cambria"/>
            <w:color w:val="FF0000"/>
          </w:rPr>
          <w:delText>on</w:delText>
        </w:r>
        <w:r w:rsidRPr="005D3140" w:rsidDel="00A56CC6">
          <w:rPr>
            <w:rFonts w:ascii="Cambria" w:hAnsi="Cambria"/>
            <w:color w:val="FF0000"/>
          </w:rPr>
          <w:delText xml:space="preserve"> one </w:delText>
        </w:r>
      </w:del>
      <w:r w:rsidRPr="005D3140">
        <w:rPr>
          <w:rFonts w:ascii="Cambria" w:hAnsi="Cambria"/>
          <w:color w:val="FF0000"/>
        </w:rPr>
        <w:t>event</w:t>
      </w:r>
    </w:p>
    <w:p w14:paraId="7BD7E3E8" w14:textId="7EBE9401" w:rsidR="00632843" w:rsidRPr="00DE7B8F" w:rsidRDefault="00632843" w:rsidP="00DE7B8F">
      <w:pPr>
        <w:pStyle w:val="ListParagraph"/>
        <w:numPr>
          <w:ilvl w:val="0"/>
          <w:numId w:val="37"/>
        </w:numPr>
        <w:rPr>
          <w:rFonts w:ascii="Cambria" w:hAnsi="Cambria" w:cs="Arial"/>
          <w:b/>
          <w:color w:val="000000"/>
          <w:shd w:val="clear" w:color="auto" w:fill="FFFFFF"/>
        </w:rPr>
      </w:pPr>
      <w:r w:rsidRPr="00DE7B8F">
        <w:rPr>
          <w:rFonts w:ascii="Cambria" w:hAnsi="Cambria"/>
        </w:rPr>
        <w:t>Enter the event Id #</w:t>
      </w:r>
      <w:ins w:id="16" w:author="Emily Hagan" w:date="2015-03-06T16:33:00Z">
        <w:r w:rsidR="00A56CC6">
          <w:rPr>
            <w:rFonts w:ascii="Cambria" w:hAnsi="Cambria"/>
          </w:rPr>
          <w:t xml:space="preserve"> (</w:t>
        </w:r>
        <w:proofErr w:type="spellStart"/>
        <w:r w:rsidR="00A56CC6">
          <w:rPr>
            <w:rFonts w:ascii="Cambria" w:hAnsi="Cambria"/>
          </w:rPr>
          <w:t>eidID</w:t>
        </w:r>
        <w:proofErr w:type="spellEnd"/>
        <w:r w:rsidR="00A56CC6">
          <w:rPr>
            <w:rFonts w:ascii="Cambria" w:hAnsi="Cambria"/>
          </w:rPr>
          <w:t>)</w:t>
        </w:r>
      </w:ins>
      <w:r w:rsidRPr="00DE7B8F">
        <w:rPr>
          <w:rFonts w:ascii="Cambria" w:hAnsi="Cambria"/>
        </w:rPr>
        <w:t xml:space="preserve"> and event name into columns A and B</w:t>
      </w:r>
    </w:p>
    <w:p w14:paraId="52CAAC2A" w14:textId="77777777" w:rsidR="00644FC0" w:rsidRPr="005D3140" w:rsidRDefault="00644FC0" w:rsidP="0086547D">
      <w:pPr>
        <w:pStyle w:val="normal0"/>
        <w:ind w:left="360"/>
        <w:rPr>
          <w:rFonts w:ascii="Cambria" w:hAnsi="Cambria"/>
          <w:sz w:val="24"/>
          <w:szCs w:val="24"/>
        </w:rPr>
      </w:pPr>
    </w:p>
    <w:p w14:paraId="2DF11DCD" w14:textId="3F48CBF0" w:rsidR="000E7DC9" w:rsidRPr="005D3140" w:rsidRDefault="00632843" w:rsidP="00AF2BE3">
      <w:pPr>
        <w:pStyle w:val="normal0"/>
        <w:ind w:left="1080"/>
        <w:rPr>
          <w:rFonts w:ascii="Cambria" w:hAnsi="Cambria"/>
          <w:b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>For content or grammatical errors</w:t>
      </w:r>
      <w:r w:rsidR="00AF2BE3">
        <w:rPr>
          <w:rFonts w:ascii="Cambria" w:hAnsi="Cambria"/>
          <w:b/>
          <w:sz w:val="24"/>
          <w:szCs w:val="24"/>
        </w:rPr>
        <w:t xml:space="preserve"> use the following procedure</w:t>
      </w:r>
      <w:r w:rsidR="00DE7B8F">
        <w:rPr>
          <w:rFonts w:ascii="Cambria" w:hAnsi="Cambria"/>
          <w:b/>
          <w:sz w:val="24"/>
          <w:szCs w:val="24"/>
        </w:rPr>
        <w:t>:</w:t>
      </w:r>
    </w:p>
    <w:p w14:paraId="01C6CFA1" w14:textId="4BB505E5" w:rsidR="00644FC0" w:rsidRPr="005D3140" w:rsidRDefault="00644FC0" w:rsidP="00AF2BE3">
      <w:pPr>
        <w:pStyle w:val="normal0"/>
        <w:ind w:left="1080"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color w:val="4F81BD" w:themeColor="accent1"/>
          <w:sz w:val="24"/>
          <w:szCs w:val="24"/>
        </w:rPr>
        <w:t>1.</w:t>
      </w:r>
      <w:r w:rsidRPr="005D3140">
        <w:rPr>
          <w:rFonts w:ascii="Cambria" w:hAnsi="Cambria"/>
          <w:sz w:val="24"/>
          <w:szCs w:val="24"/>
        </w:rPr>
        <w:t xml:space="preserve"> </w:t>
      </w:r>
      <w:r w:rsidR="00D52F46" w:rsidRPr="005D3140">
        <w:rPr>
          <w:rFonts w:ascii="Cambria" w:hAnsi="Cambria"/>
          <w:sz w:val="24"/>
          <w:szCs w:val="24"/>
        </w:rPr>
        <w:t>Enter the variable (Emergence type, Driver, Host etc.) that has an error or you wish to comment on under Variable Name (column C)</w:t>
      </w:r>
    </w:p>
    <w:p w14:paraId="743930CF" w14:textId="77777777" w:rsidR="00644FC0" w:rsidRPr="005D3140" w:rsidRDefault="00644FC0" w:rsidP="00AF2BE3">
      <w:pPr>
        <w:pStyle w:val="normal0"/>
        <w:ind w:left="1080"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color w:val="4F81BD" w:themeColor="accent1"/>
          <w:sz w:val="24"/>
          <w:szCs w:val="24"/>
        </w:rPr>
        <w:t>2.</w:t>
      </w:r>
      <w:r w:rsidRPr="005D3140">
        <w:rPr>
          <w:rFonts w:ascii="Cambria" w:hAnsi="Cambria"/>
          <w:sz w:val="24"/>
          <w:szCs w:val="24"/>
        </w:rPr>
        <w:t xml:space="preserve"> </w:t>
      </w:r>
      <w:r w:rsidR="00D52F46" w:rsidRPr="005D3140">
        <w:rPr>
          <w:rFonts w:ascii="Cambria" w:hAnsi="Cambria"/>
          <w:sz w:val="24"/>
          <w:szCs w:val="24"/>
        </w:rPr>
        <w:t>Enter the existing value for that variable in Existing Variable Value (column D)</w:t>
      </w:r>
    </w:p>
    <w:p w14:paraId="5C5C9C12" w14:textId="0C1C6640" w:rsidR="00644FC0" w:rsidRPr="005D3140" w:rsidRDefault="00644FC0" w:rsidP="00AF2BE3">
      <w:pPr>
        <w:pStyle w:val="normal0"/>
        <w:ind w:left="1080"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color w:val="4F81BD" w:themeColor="accent1"/>
          <w:sz w:val="24"/>
          <w:szCs w:val="24"/>
        </w:rPr>
        <w:t>3.</w:t>
      </w:r>
      <w:r w:rsidRPr="005D3140">
        <w:rPr>
          <w:rFonts w:ascii="Cambria" w:hAnsi="Cambria"/>
          <w:sz w:val="24"/>
          <w:szCs w:val="24"/>
        </w:rPr>
        <w:t xml:space="preserve"> </w:t>
      </w:r>
      <w:r w:rsidR="00D52F46" w:rsidRPr="005D3140">
        <w:rPr>
          <w:rFonts w:ascii="Cambria" w:hAnsi="Cambria"/>
          <w:sz w:val="24"/>
          <w:szCs w:val="24"/>
        </w:rPr>
        <w:t xml:space="preserve">Provide your suggested edit in </w:t>
      </w:r>
      <w:ins w:id="17" w:author="Emily Hagan" w:date="2015-03-06T16:35:00Z">
        <w:r w:rsidR="00A56CC6">
          <w:rPr>
            <w:rFonts w:ascii="Cambria" w:hAnsi="Cambria"/>
            <w:sz w:val="24"/>
            <w:szCs w:val="24"/>
          </w:rPr>
          <w:t xml:space="preserve">Suggested Variable Edit </w:t>
        </w:r>
      </w:ins>
      <w:ins w:id="18" w:author="Emily Hagan" w:date="2015-03-06T16:34:00Z">
        <w:r w:rsidR="00A56CC6">
          <w:rPr>
            <w:rFonts w:ascii="Cambria" w:hAnsi="Cambria"/>
            <w:sz w:val="24"/>
            <w:szCs w:val="24"/>
          </w:rPr>
          <w:t>(</w:t>
        </w:r>
      </w:ins>
      <w:r w:rsidR="00D52F46" w:rsidRPr="005D3140">
        <w:rPr>
          <w:rFonts w:ascii="Cambria" w:hAnsi="Cambria"/>
          <w:sz w:val="24"/>
          <w:szCs w:val="24"/>
        </w:rPr>
        <w:t>column E</w:t>
      </w:r>
      <w:ins w:id="19" w:author="Emily Hagan" w:date="2015-03-06T16:34:00Z">
        <w:r w:rsidR="00A56CC6">
          <w:rPr>
            <w:rFonts w:ascii="Cambria" w:hAnsi="Cambria"/>
            <w:sz w:val="24"/>
            <w:szCs w:val="24"/>
          </w:rPr>
          <w:t>)</w:t>
        </w:r>
      </w:ins>
      <w:r w:rsidR="00D52F46" w:rsidRPr="005D3140">
        <w:rPr>
          <w:rFonts w:ascii="Cambria" w:hAnsi="Cambria"/>
          <w:sz w:val="24"/>
          <w:szCs w:val="24"/>
        </w:rPr>
        <w:t xml:space="preserve">. If you only wish to comment on the variable value, don’t enter a value for column E. </w:t>
      </w:r>
    </w:p>
    <w:p w14:paraId="70C56DB2" w14:textId="77777777" w:rsidR="00644FC0" w:rsidRPr="005D3140" w:rsidRDefault="00644FC0" w:rsidP="00AF2BE3">
      <w:pPr>
        <w:pStyle w:val="normal0"/>
        <w:ind w:left="1080"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color w:val="4F81BD" w:themeColor="accent1"/>
          <w:sz w:val="24"/>
          <w:szCs w:val="24"/>
        </w:rPr>
        <w:t>4.</w:t>
      </w:r>
      <w:r w:rsidRPr="005D3140">
        <w:rPr>
          <w:rFonts w:ascii="Cambria" w:hAnsi="Cambria"/>
          <w:sz w:val="24"/>
          <w:szCs w:val="24"/>
        </w:rPr>
        <w:t xml:space="preserve"> </w:t>
      </w:r>
      <w:r w:rsidR="00D52F46" w:rsidRPr="005D3140">
        <w:rPr>
          <w:rFonts w:ascii="Cambria" w:hAnsi="Cambria"/>
          <w:sz w:val="24"/>
          <w:szCs w:val="24"/>
        </w:rPr>
        <w:t>Provide any comments about that variable in column F</w:t>
      </w:r>
    </w:p>
    <w:p w14:paraId="3186910C" w14:textId="57390DD3" w:rsidR="00644FC0" w:rsidRPr="005D3140" w:rsidRDefault="00644FC0" w:rsidP="00AF2BE3">
      <w:pPr>
        <w:pStyle w:val="normal0"/>
        <w:ind w:left="1080"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color w:val="4F81BD" w:themeColor="accent1"/>
          <w:sz w:val="24"/>
          <w:szCs w:val="24"/>
        </w:rPr>
        <w:t>5.</w:t>
      </w:r>
      <w:r w:rsidRPr="005D3140">
        <w:rPr>
          <w:rFonts w:ascii="Cambria" w:hAnsi="Cambria"/>
          <w:sz w:val="24"/>
          <w:szCs w:val="24"/>
        </w:rPr>
        <w:t xml:space="preserve"> </w:t>
      </w:r>
      <w:r w:rsidR="00BA0A66" w:rsidRPr="005D3140">
        <w:rPr>
          <w:rFonts w:ascii="Cambria" w:hAnsi="Cambria"/>
          <w:sz w:val="24"/>
          <w:szCs w:val="24"/>
        </w:rPr>
        <w:t>Please p</w:t>
      </w:r>
      <w:r w:rsidR="00D52F46" w:rsidRPr="005D3140">
        <w:rPr>
          <w:rFonts w:ascii="Cambria" w:hAnsi="Cambria"/>
          <w:sz w:val="24"/>
          <w:szCs w:val="24"/>
        </w:rPr>
        <w:t xml:space="preserve">rovide a reference </w:t>
      </w:r>
      <w:r w:rsidR="00BA0A66" w:rsidRPr="005D3140">
        <w:rPr>
          <w:rFonts w:ascii="Cambria" w:hAnsi="Cambria"/>
          <w:sz w:val="24"/>
          <w:szCs w:val="24"/>
        </w:rPr>
        <w:t>for your edit or suggestion</w:t>
      </w:r>
      <w:ins w:id="20" w:author="Emily Hagan" w:date="2015-03-06T16:35:00Z">
        <w:r w:rsidR="00A56CC6">
          <w:rPr>
            <w:rFonts w:ascii="Cambria" w:hAnsi="Cambria"/>
            <w:sz w:val="24"/>
            <w:szCs w:val="24"/>
          </w:rPr>
          <w:t xml:space="preserve"> (column G)</w:t>
        </w:r>
      </w:ins>
      <w:r w:rsidR="00BA0A66" w:rsidRPr="005D3140">
        <w:rPr>
          <w:rFonts w:ascii="Cambria" w:hAnsi="Cambria"/>
          <w:sz w:val="24"/>
          <w:szCs w:val="24"/>
        </w:rPr>
        <w:t xml:space="preserve">. If you don’t have a reference do not hesitate to comment anyways. </w:t>
      </w:r>
    </w:p>
    <w:p w14:paraId="3FF05EA0" w14:textId="77777777" w:rsidR="00644FC0" w:rsidRPr="005D3140" w:rsidRDefault="00644FC0" w:rsidP="00AF2BE3">
      <w:pPr>
        <w:pStyle w:val="normal0"/>
        <w:ind w:left="1080"/>
        <w:rPr>
          <w:rFonts w:ascii="Cambria" w:hAnsi="Cambria"/>
          <w:sz w:val="24"/>
          <w:szCs w:val="24"/>
        </w:rPr>
      </w:pPr>
    </w:p>
    <w:p w14:paraId="5A896ACF" w14:textId="42D439BC" w:rsidR="00644FC0" w:rsidRPr="005D3140" w:rsidRDefault="00135189" w:rsidP="00AF2BE3">
      <w:pPr>
        <w:pStyle w:val="normal0"/>
        <w:ind w:left="1080"/>
        <w:rPr>
          <w:rFonts w:ascii="Cambria" w:hAnsi="Cambria"/>
          <w:b/>
          <w:sz w:val="24"/>
          <w:szCs w:val="24"/>
        </w:rPr>
      </w:pPr>
      <w:r w:rsidRPr="005D3140">
        <w:rPr>
          <w:rFonts w:ascii="Cambria" w:hAnsi="Cambria"/>
          <w:b/>
          <w:sz w:val="24"/>
          <w:szCs w:val="24"/>
        </w:rPr>
        <w:t xml:space="preserve">Look for and Note </w:t>
      </w:r>
      <w:ins w:id="21" w:author="Emily Hagan" w:date="2015-03-06T16:36:00Z">
        <w:r w:rsidR="00A56CC6">
          <w:rPr>
            <w:rFonts w:ascii="Cambria" w:hAnsi="Cambria"/>
            <w:b/>
            <w:sz w:val="24"/>
            <w:szCs w:val="24"/>
          </w:rPr>
          <w:t>a</w:t>
        </w:r>
      </w:ins>
      <w:bookmarkStart w:id="22" w:name="_GoBack"/>
      <w:bookmarkEnd w:id="22"/>
      <w:del w:id="23" w:author="Emily Hagan" w:date="2015-03-06T16:36:00Z">
        <w:r w:rsidRPr="005D3140" w:rsidDel="00A56CC6">
          <w:rPr>
            <w:rFonts w:ascii="Cambria" w:hAnsi="Cambria"/>
            <w:b/>
            <w:sz w:val="24"/>
            <w:szCs w:val="24"/>
          </w:rPr>
          <w:delText>A</w:delText>
        </w:r>
      </w:del>
      <w:proofErr w:type="gramStart"/>
      <w:r w:rsidRPr="005D3140">
        <w:rPr>
          <w:rFonts w:ascii="Cambria" w:hAnsi="Cambria"/>
          <w:b/>
          <w:sz w:val="24"/>
          <w:szCs w:val="24"/>
        </w:rPr>
        <w:t>ny</w:t>
      </w:r>
      <w:proofErr w:type="gramEnd"/>
      <w:r w:rsidRPr="005D3140">
        <w:rPr>
          <w:rFonts w:ascii="Cambria" w:hAnsi="Cambria"/>
          <w:b/>
          <w:sz w:val="24"/>
          <w:szCs w:val="24"/>
        </w:rPr>
        <w:t xml:space="preserve"> </w:t>
      </w:r>
      <w:r w:rsidR="00BA0A66" w:rsidRPr="005D3140">
        <w:rPr>
          <w:rFonts w:ascii="Cambria" w:hAnsi="Cambria"/>
          <w:b/>
          <w:sz w:val="24"/>
          <w:szCs w:val="24"/>
        </w:rPr>
        <w:t>website errors use the following procedure</w:t>
      </w:r>
      <w:r w:rsidR="00DE7B8F">
        <w:rPr>
          <w:rFonts w:ascii="Cambria" w:hAnsi="Cambria"/>
          <w:b/>
          <w:sz w:val="24"/>
          <w:szCs w:val="24"/>
        </w:rPr>
        <w:t>:</w:t>
      </w:r>
    </w:p>
    <w:p w14:paraId="26FBC387" w14:textId="36AE90D0" w:rsidR="00644FC0" w:rsidRPr="005D3140" w:rsidRDefault="00644FC0" w:rsidP="00AF2BE3">
      <w:pPr>
        <w:pStyle w:val="normal0"/>
        <w:ind w:left="1080"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color w:val="4F81BD" w:themeColor="accent1"/>
          <w:sz w:val="24"/>
          <w:szCs w:val="24"/>
        </w:rPr>
        <w:t>1.</w:t>
      </w:r>
      <w:r w:rsidRPr="005D3140">
        <w:rPr>
          <w:rFonts w:ascii="Cambria" w:hAnsi="Cambria"/>
          <w:sz w:val="24"/>
          <w:szCs w:val="24"/>
        </w:rPr>
        <w:t xml:space="preserve"> </w:t>
      </w:r>
      <w:r w:rsidR="00BA0A66" w:rsidRPr="005D3140">
        <w:rPr>
          <w:rFonts w:ascii="Cambria" w:hAnsi="Cambria"/>
          <w:sz w:val="24"/>
          <w:szCs w:val="24"/>
        </w:rPr>
        <w:t>Enter the web feature (e.g. references, links, map) that has an error or you wish to comment on under Web feature (column H)</w:t>
      </w:r>
    </w:p>
    <w:p w14:paraId="1A34D1DB" w14:textId="41990934" w:rsidR="00644FC0" w:rsidRPr="005D3140" w:rsidRDefault="00644FC0" w:rsidP="00AF2BE3">
      <w:pPr>
        <w:pStyle w:val="normal0"/>
        <w:ind w:left="1080"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color w:val="4F81BD" w:themeColor="accent1"/>
          <w:sz w:val="24"/>
          <w:szCs w:val="24"/>
        </w:rPr>
        <w:t>2.</w:t>
      </w:r>
      <w:r w:rsidRPr="005D3140">
        <w:rPr>
          <w:rFonts w:ascii="Cambria" w:hAnsi="Cambria"/>
          <w:sz w:val="24"/>
          <w:szCs w:val="24"/>
        </w:rPr>
        <w:t xml:space="preserve"> </w:t>
      </w:r>
      <w:r w:rsidR="00BA0A66" w:rsidRPr="005D3140">
        <w:rPr>
          <w:rFonts w:ascii="Cambria" w:hAnsi="Cambria"/>
          <w:sz w:val="24"/>
          <w:szCs w:val="24"/>
        </w:rPr>
        <w:t>Describe the error in column I</w:t>
      </w:r>
    </w:p>
    <w:p w14:paraId="71BCAF85" w14:textId="35352376" w:rsidR="00BA0A66" w:rsidRPr="005D3140" w:rsidRDefault="00644FC0" w:rsidP="00AF2BE3">
      <w:pPr>
        <w:pStyle w:val="normal0"/>
        <w:ind w:left="1080"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color w:val="4F81BD" w:themeColor="accent1"/>
          <w:sz w:val="24"/>
          <w:szCs w:val="24"/>
        </w:rPr>
        <w:t>3.</w:t>
      </w:r>
      <w:r w:rsidRPr="005D3140">
        <w:rPr>
          <w:rFonts w:ascii="Cambria" w:hAnsi="Cambria"/>
          <w:sz w:val="24"/>
          <w:szCs w:val="24"/>
        </w:rPr>
        <w:t xml:space="preserve"> </w:t>
      </w:r>
      <w:r w:rsidR="00BA0A66" w:rsidRPr="005D3140">
        <w:rPr>
          <w:rFonts w:ascii="Cambria" w:hAnsi="Cambria"/>
          <w:sz w:val="24"/>
          <w:szCs w:val="24"/>
        </w:rPr>
        <w:t>Provide a comment on the error, or a suggestion to fix the error if applicable in column J</w:t>
      </w:r>
    </w:p>
    <w:p w14:paraId="1752192C" w14:textId="77777777" w:rsidR="00C936CA" w:rsidRPr="005D3140" w:rsidRDefault="00C936CA" w:rsidP="00644FC0">
      <w:pPr>
        <w:pStyle w:val="normal0"/>
        <w:rPr>
          <w:rFonts w:ascii="Cambria" w:hAnsi="Cambria"/>
          <w:sz w:val="24"/>
          <w:szCs w:val="24"/>
        </w:rPr>
      </w:pPr>
    </w:p>
    <w:p w14:paraId="45F90BC6" w14:textId="6352C6CF" w:rsidR="00BA0A66" w:rsidRPr="005D3140" w:rsidRDefault="00644FC0" w:rsidP="00BA0A66">
      <w:pPr>
        <w:pStyle w:val="normal0"/>
        <w:rPr>
          <w:rFonts w:ascii="Cambria" w:hAnsi="Cambria"/>
          <w:sz w:val="24"/>
          <w:szCs w:val="24"/>
        </w:rPr>
      </w:pPr>
      <w:r w:rsidRPr="005D3140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951D3CB" wp14:editId="42894319">
            <wp:simplePos x="0" y="0"/>
            <wp:positionH relativeFrom="margin">
              <wp:posOffset>-800100</wp:posOffset>
            </wp:positionH>
            <wp:positionV relativeFrom="margin">
              <wp:posOffset>-571500</wp:posOffset>
            </wp:positionV>
            <wp:extent cx="6055995" cy="2814955"/>
            <wp:effectExtent l="0" t="0" r="0" b="444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6 at 11.42.19 A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5995" cy="2814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E0A022" w14:textId="6E569C68" w:rsidR="00C936CA" w:rsidRPr="00620348" w:rsidRDefault="00C936CA" w:rsidP="00C936CA">
      <w:pPr>
        <w:pStyle w:val="NormalWeb"/>
        <w:spacing w:before="0" w:beforeAutospacing="0" w:after="0" w:afterAutospacing="0"/>
        <w:rPr>
          <w:rFonts w:ascii="Cambria" w:hAnsi="Cambria" w:cs="Arial"/>
          <w:i/>
          <w:color w:val="000000"/>
          <w:sz w:val="18"/>
          <w:szCs w:val="18"/>
        </w:rPr>
      </w:pPr>
      <w:r w:rsidRPr="00620348">
        <w:rPr>
          <w:rFonts w:ascii="Cambria" w:hAnsi="Cambria" w:cs="Arial"/>
          <w:i/>
          <w:color w:val="000000"/>
          <w:sz w:val="18"/>
          <w:szCs w:val="18"/>
        </w:rPr>
        <w:t xml:space="preserve">Figure 2. </w:t>
      </w:r>
      <w:proofErr w:type="gramStart"/>
      <w:r w:rsidRPr="00620348">
        <w:rPr>
          <w:rFonts w:ascii="Cambria" w:hAnsi="Cambria" w:cs="Arial"/>
          <w:i/>
          <w:color w:val="000000"/>
          <w:sz w:val="18"/>
          <w:szCs w:val="18"/>
        </w:rPr>
        <w:t>Mock-up of Edits</w:t>
      </w:r>
      <w:r w:rsidR="000E7DC9" w:rsidRPr="00620348">
        <w:rPr>
          <w:rFonts w:ascii="Cambria" w:hAnsi="Cambria" w:cs="Arial"/>
          <w:i/>
          <w:color w:val="000000"/>
          <w:sz w:val="18"/>
          <w:szCs w:val="18"/>
        </w:rPr>
        <w:t xml:space="preserve"> tab on the Review Spreadsheet.</w:t>
      </w:r>
      <w:proofErr w:type="gramEnd"/>
      <w:r w:rsidR="000E7DC9" w:rsidRPr="00620348">
        <w:rPr>
          <w:rFonts w:ascii="Cambria" w:hAnsi="Cambria" w:cs="Arial"/>
          <w:i/>
          <w:color w:val="000000"/>
          <w:sz w:val="18"/>
          <w:szCs w:val="18"/>
        </w:rPr>
        <w:t xml:space="preserve"> Each row should </w:t>
      </w:r>
      <w:proofErr w:type="gramStart"/>
      <w:r w:rsidRPr="00620348">
        <w:rPr>
          <w:rFonts w:ascii="Cambria" w:hAnsi="Cambria" w:cs="Arial"/>
          <w:i/>
          <w:color w:val="000000"/>
          <w:sz w:val="18"/>
          <w:szCs w:val="18"/>
        </w:rPr>
        <w:t>corresponds</w:t>
      </w:r>
      <w:proofErr w:type="gramEnd"/>
      <w:r w:rsidR="000E7DC9" w:rsidRPr="00620348">
        <w:rPr>
          <w:rFonts w:ascii="Cambria" w:hAnsi="Cambria" w:cs="Arial"/>
          <w:i/>
          <w:color w:val="000000"/>
          <w:sz w:val="18"/>
          <w:szCs w:val="18"/>
        </w:rPr>
        <w:t xml:space="preserve"> to </w:t>
      </w:r>
      <w:r w:rsidR="000E7DC9" w:rsidRPr="00620348">
        <w:rPr>
          <w:rFonts w:ascii="Cambria" w:hAnsi="Cambria" w:cs="Arial"/>
          <w:i/>
          <w:color w:val="FF0000"/>
          <w:sz w:val="18"/>
          <w:szCs w:val="18"/>
        </w:rPr>
        <w:t>one edit of one event</w:t>
      </w:r>
      <w:r w:rsidR="000E7DC9" w:rsidRPr="00620348">
        <w:rPr>
          <w:rFonts w:ascii="Cambria" w:hAnsi="Cambria" w:cs="Arial"/>
          <w:i/>
          <w:color w:val="000000"/>
          <w:sz w:val="18"/>
          <w:szCs w:val="18"/>
        </w:rPr>
        <w:t xml:space="preserve">. </w:t>
      </w:r>
      <w:r w:rsidRPr="00620348">
        <w:rPr>
          <w:rFonts w:ascii="Cambria" w:hAnsi="Cambria" w:cs="Arial"/>
          <w:i/>
          <w:color w:val="000000"/>
          <w:sz w:val="18"/>
          <w:szCs w:val="18"/>
        </w:rPr>
        <w:t>Three edits are shown here (Row 2: content error, Row 3: web error, Row 4: grammatical error)</w:t>
      </w:r>
    </w:p>
    <w:p w14:paraId="26DE4FAE" w14:textId="77777777" w:rsidR="00A171AD" w:rsidRPr="005D3140" w:rsidRDefault="00A171AD" w:rsidP="00362ED1">
      <w:pPr>
        <w:rPr>
          <w:rFonts w:ascii="Cambria" w:eastAsia="Times New Roman" w:hAnsi="Cambria" w:cs="Arial"/>
        </w:rPr>
      </w:pPr>
    </w:p>
    <w:p w14:paraId="4F03CBD2" w14:textId="77777777" w:rsidR="00620348" w:rsidRDefault="00620348" w:rsidP="007250A6">
      <w:pPr>
        <w:rPr>
          <w:rFonts w:ascii="Cambria" w:hAnsi="Cambria" w:cs="Arial"/>
          <w:b/>
          <w:color w:val="000000"/>
        </w:rPr>
      </w:pPr>
    </w:p>
    <w:p w14:paraId="0C7825C3" w14:textId="4D8C2018" w:rsidR="005D3140" w:rsidRPr="005D3140" w:rsidRDefault="00AF2BE3" w:rsidP="007250A6">
      <w:pPr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7)</w:t>
      </w:r>
      <w:r w:rsidR="005D3140" w:rsidRPr="005D3140">
        <w:rPr>
          <w:rFonts w:ascii="Cambria" w:hAnsi="Cambria" w:cs="Arial"/>
          <w:b/>
          <w:color w:val="000000"/>
        </w:rPr>
        <w:t xml:space="preserve"> FINISHING REVIEW</w:t>
      </w:r>
    </w:p>
    <w:p w14:paraId="4B3D95A5" w14:textId="50E59683" w:rsidR="007250A6" w:rsidRPr="005D3140" w:rsidRDefault="007250A6" w:rsidP="007250A6">
      <w:pPr>
        <w:rPr>
          <w:rFonts w:ascii="Cambria" w:eastAsia="Times New Roman" w:hAnsi="Cambria" w:cs="Arial"/>
          <w:color w:val="008000"/>
        </w:rPr>
      </w:pPr>
      <w:r w:rsidRPr="005D3140">
        <w:rPr>
          <w:rFonts w:ascii="Cambria" w:eastAsia="Times New Roman" w:hAnsi="Cambria" w:cs="Arial"/>
        </w:rPr>
        <w:t>To finish a review</w:t>
      </w:r>
      <w:r w:rsidR="00DE7B8F">
        <w:rPr>
          <w:rFonts w:ascii="Cambria" w:eastAsia="Times New Roman" w:hAnsi="Cambria" w:cs="Arial"/>
        </w:rPr>
        <w:t>,</w:t>
      </w:r>
      <w:r w:rsidRPr="005D3140">
        <w:rPr>
          <w:rFonts w:ascii="Cambria" w:eastAsia="Times New Roman" w:hAnsi="Cambria" w:cs="Arial"/>
        </w:rPr>
        <w:t xml:space="preserve"> go to the Event Checklist and change the status from </w:t>
      </w:r>
      <w:r w:rsidRPr="005D3140">
        <w:rPr>
          <w:rFonts w:ascii="Cambria" w:eastAsia="Times New Roman" w:hAnsi="Cambria" w:cs="Arial"/>
          <w:color w:val="FF0000"/>
        </w:rPr>
        <w:t xml:space="preserve">In Progress </w:t>
      </w:r>
      <w:r w:rsidRPr="005D3140">
        <w:rPr>
          <w:rFonts w:ascii="Cambria" w:eastAsia="Times New Roman" w:hAnsi="Cambria" w:cs="Arial"/>
        </w:rPr>
        <w:t xml:space="preserve">to </w:t>
      </w:r>
      <w:r w:rsidRPr="005D3140">
        <w:rPr>
          <w:rFonts w:ascii="Cambria" w:eastAsia="Times New Roman" w:hAnsi="Cambria" w:cs="Arial"/>
          <w:color w:val="008000"/>
        </w:rPr>
        <w:t xml:space="preserve">Completed. </w:t>
      </w:r>
    </w:p>
    <w:p w14:paraId="33CC806E" w14:textId="77777777" w:rsidR="005D3140" w:rsidRPr="005D3140" w:rsidRDefault="005D3140" w:rsidP="007250A6">
      <w:pPr>
        <w:rPr>
          <w:rFonts w:ascii="Cambria" w:eastAsia="Times New Roman" w:hAnsi="Cambria" w:cs="Arial"/>
          <w:color w:val="FF0000"/>
        </w:rPr>
      </w:pPr>
    </w:p>
    <w:p w14:paraId="14A2C62B" w14:textId="77777777" w:rsidR="007250A6" w:rsidRPr="005D3140" w:rsidRDefault="007250A6" w:rsidP="007250A6">
      <w:pPr>
        <w:rPr>
          <w:rFonts w:ascii="Cambria" w:eastAsia="Times New Roman" w:hAnsi="Cambria" w:cs="Arial"/>
          <w:i/>
        </w:rPr>
      </w:pPr>
      <w:r w:rsidRPr="005D3140">
        <w:rPr>
          <w:rFonts w:ascii="Cambria" w:eastAsia="Times New Roman" w:hAnsi="Cambria" w:cs="Arial"/>
          <w:i/>
        </w:rPr>
        <w:t xml:space="preserve">Note: You may wish to highlight rows with completed events yellow to help keep track of your progress.  </w:t>
      </w:r>
    </w:p>
    <w:p w14:paraId="0CBDD434" w14:textId="77777777" w:rsidR="00BE3197" w:rsidRPr="005D3140" w:rsidRDefault="00BE3197" w:rsidP="00FE03F8">
      <w:pPr>
        <w:rPr>
          <w:rFonts w:ascii="Cambria" w:eastAsia="Times New Roman" w:hAnsi="Cambria" w:cs="Times New Roman"/>
        </w:rPr>
      </w:pPr>
    </w:p>
    <w:p w14:paraId="25EBCF76" w14:textId="205B8828" w:rsidR="00432CD8" w:rsidRPr="005D3140" w:rsidRDefault="00AF2BE3" w:rsidP="00432CD8">
      <w:pPr>
        <w:rPr>
          <w:rFonts w:ascii="Cambria" w:eastAsia="Times New Roman" w:hAnsi="Cambria" w:cs="Arial"/>
          <w:b/>
          <w:i/>
        </w:rPr>
      </w:pPr>
      <w:r w:rsidRPr="00AF2BE3">
        <w:rPr>
          <w:rFonts w:ascii="Cambria" w:eastAsia="Times New Roman" w:hAnsi="Cambria" w:cs="Arial"/>
          <w:b/>
        </w:rPr>
        <w:t>8)</w:t>
      </w:r>
      <w:r w:rsidR="005D3140" w:rsidRPr="00AF2BE3">
        <w:rPr>
          <w:rFonts w:ascii="Cambria" w:eastAsia="Times New Roman" w:hAnsi="Cambria" w:cs="Arial"/>
          <w:b/>
        </w:rPr>
        <w:t>.</w:t>
      </w:r>
      <w:r w:rsidR="005D3140" w:rsidRPr="005D3140">
        <w:rPr>
          <w:rFonts w:ascii="Cambria" w:eastAsia="Times New Roman" w:hAnsi="Cambria" w:cs="Arial"/>
          <w:b/>
          <w:i/>
        </w:rPr>
        <w:t xml:space="preserve"> </w:t>
      </w:r>
      <w:r w:rsidR="005D3140" w:rsidRPr="005D3140">
        <w:rPr>
          <w:rFonts w:ascii="Cambria" w:eastAsia="Times New Roman" w:hAnsi="Cambria" w:cs="Arial"/>
          <w:b/>
        </w:rPr>
        <w:t>EXPLORE THE EIDR WEBSITE</w:t>
      </w:r>
    </w:p>
    <w:p w14:paraId="33672B05" w14:textId="3F0C7836" w:rsidR="005D3140" w:rsidRPr="005D3140" w:rsidRDefault="00432CD8" w:rsidP="00432CD8">
      <w:pPr>
        <w:rPr>
          <w:rFonts w:ascii="Cambria" w:eastAsia="Times New Roman" w:hAnsi="Cambria" w:cs="Arial"/>
        </w:rPr>
      </w:pPr>
      <w:r w:rsidRPr="005D3140">
        <w:rPr>
          <w:rFonts w:ascii="Cambria" w:eastAsia="Times New Roman" w:hAnsi="Cambria" w:cs="Arial"/>
        </w:rPr>
        <w:t>P</w:t>
      </w:r>
      <w:r w:rsidR="00DC522A" w:rsidRPr="005D3140">
        <w:rPr>
          <w:rFonts w:ascii="Cambria" w:eastAsia="Times New Roman" w:hAnsi="Cambria" w:cs="Arial"/>
        </w:rPr>
        <w:t xml:space="preserve">lease explore the EIDR website and provide any feedback in the </w:t>
      </w:r>
      <w:ins w:id="24" w:author="Emily Hagan" w:date="2015-03-06T16:18:00Z">
        <w:r w:rsidR="00C46525">
          <w:rPr>
            <w:rFonts w:ascii="Cambria" w:eastAsia="Times New Roman" w:hAnsi="Cambria" w:cs="Arial"/>
          </w:rPr>
          <w:t>G</w:t>
        </w:r>
      </w:ins>
      <w:del w:id="25" w:author="Emily Hagan" w:date="2015-03-06T16:18:00Z">
        <w:r w:rsidR="00DC522A" w:rsidRPr="005D3140" w:rsidDel="00C46525">
          <w:rPr>
            <w:rFonts w:ascii="Cambria" w:eastAsia="Times New Roman" w:hAnsi="Cambria" w:cs="Arial"/>
          </w:rPr>
          <w:delText>g</w:delText>
        </w:r>
      </w:del>
      <w:r w:rsidR="00DC522A" w:rsidRPr="005D3140">
        <w:rPr>
          <w:rFonts w:ascii="Cambria" w:eastAsia="Times New Roman" w:hAnsi="Cambria" w:cs="Arial"/>
        </w:rPr>
        <w:t>oogle doc</w:t>
      </w:r>
      <w:r w:rsidR="005D3140" w:rsidRPr="005D3140">
        <w:rPr>
          <w:rFonts w:ascii="Cambria" w:eastAsia="Times New Roman" w:hAnsi="Cambria" w:cs="Arial"/>
        </w:rPr>
        <w:t>:</w:t>
      </w:r>
      <w:r w:rsidR="00DC522A" w:rsidRPr="005D3140">
        <w:rPr>
          <w:rFonts w:ascii="Cambria" w:eastAsia="Times New Roman" w:hAnsi="Cambria" w:cs="Arial"/>
        </w:rPr>
        <w:t xml:space="preserve"> </w:t>
      </w:r>
      <w:hyperlink r:id="rId13">
        <w:r w:rsidR="005D3140" w:rsidRPr="005D3140">
          <w:rPr>
            <w:rFonts w:ascii="Cambria" w:hAnsi="Cambria"/>
            <w:color w:val="1155CC"/>
            <w:u w:val="single"/>
          </w:rPr>
          <w:t>https://docs.google.com/a/ecohealthalliance.org/document/d/1bh-Bvrj1MPyijar3orw89XCYG50Ark14yR1AC6qLSVM/edit</w:t>
        </w:r>
      </w:hyperlink>
      <w:r w:rsidR="005D3140" w:rsidRPr="005D3140">
        <w:rPr>
          <w:rFonts w:ascii="Cambria" w:eastAsia="Times New Roman" w:hAnsi="Cambria" w:cs="Arial"/>
        </w:rPr>
        <w:t xml:space="preserve"> </w:t>
      </w:r>
    </w:p>
    <w:p w14:paraId="17EA2F24" w14:textId="60F888AA" w:rsidR="005D3140" w:rsidRPr="005D3140" w:rsidRDefault="005D3140" w:rsidP="00432CD8">
      <w:pPr>
        <w:rPr>
          <w:rFonts w:ascii="Cambria" w:eastAsia="Times New Roman" w:hAnsi="Cambria" w:cs="Arial"/>
          <w:b/>
        </w:rPr>
      </w:pPr>
      <w:r w:rsidRPr="005D3140">
        <w:rPr>
          <w:rFonts w:ascii="Cambria" w:eastAsia="Times New Roman" w:hAnsi="Cambria" w:cs="Arial"/>
        </w:rPr>
        <w:t>We would love your opinion on what you thought of the functionality, aesthetic, layout and features!</w:t>
      </w:r>
    </w:p>
    <w:p w14:paraId="5A5FBD3E" w14:textId="77777777" w:rsidR="00432CD8" w:rsidRDefault="00432CD8" w:rsidP="00FE03F8">
      <w:pPr>
        <w:rPr>
          <w:rFonts w:ascii="Cambria" w:eastAsia="Times New Roman" w:hAnsi="Cambria" w:cs="Times New Roman"/>
        </w:rPr>
      </w:pPr>
    </w:p>
    <w:p w14:paraId="59761911" w14:textId="77777777" w:rsidR="00620348" w:rsidRPr="005D3140" w:rsidRDefault="00620348" w:rsidP="00FE03F8">
      <w:pPr>
        <w:rPr>
          <w:rFonts w:ascii="Cambria" w:eastAsia="Times New Roman" w:hAnsi="Cambria" w:cs="Times New Roman"/>
        </w:rPr>
      </w:pPr>
    </w:p>
    <w:p w14:paraId="042AB392" w14:textId="733BB2C4" w:rsidR="00006E3D" w:rsidRDefault="00006E3D" w:rsidP="00620348">
      <w:pPr>
        <w:jc w:val="center"/>
        <w:rPr>
          <w:rFonts w:ascii="Cambria" w:hAnsi="Cambria" w:cs="Arial"/>
          <w:sz w:val="48"/>
          <w:szCs w:val="48"/>
        </w:rPr>
      </w:pPr>
      <w:r w:rsidRPr="00620348">
        <w:rPr>
          <w:rFonts w:ascii="Cambria" w:hAnsi="Cambria" w:cs="Arial"/>
          <w:sz w:val="48"/>
          <w:szCs w:val="48"/>
        </w:rPr>
        <w:t>Thank you for the hard work!!</w:t>
      </w:r>
    </w:p>
    <w:p w14:paraId="22AC79E5" w14:textId="68845462" w:rsidR="00620348" w:rsidRDefault="00620348" w:rsidP="00620348">
      <w:pPr>
        <w:jc w:val="center"/>
        <w:rPr>
          <w:rFonts w:ascii="Cambria" w:hAnsi="Cambria" w:cs="Arial"/>
          <w:sz w:val="48"/>
          <w:szCs w:val="48"/>
        </w:rPr>
      </w:pPr>
    </w:p>
    <w:p w14:paraId="5BABCA7F" w14:textId="77777777" w:rsidR="00620348" w:rsidRPr="00620348" w:rsidRDefault="00620348" w:rsidP="00620348">
      <w:pPr>
        <w:jc w:val="center"/>
        <w:rPr>
          <w:rFonts w:ascii="Cambria" w:hAnsi="Cambria" w:cs="Arial"/>
          <w:sz w:val="48"/>
          <w:szCs w:val="48"/>
        </w:rPr>
      </w:pPr>
    </w:p>
    <w:p w14:paraId="528A0E7A" w14:textId="77777777" w:rsidR="007250A6" w:rsidRPr="005D3140" w:rsidRDefault="007250A6" w:rsidP="001B5400">
      <w:pPr>
        <w:rPr>
          <w:rFonts w:ascii="Cambria" w:hAnsi="Cambria" w:cs="Arial"/>
        </w:rPr>
      </w:pPr>
    </w:p>
    <w:sectPr w:rsidR="007250A6" w:rsidRPr="005D3140" w:rsidSect="005806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" w:author="Emily Hagan" w:date="2015-03-06T16:13:00Z" w:initials="EH">
    <w:p w14:paraId="5B35D10D" w14:textId="696F99F3" w:rsidR="006B4CD8" w:rsidRDefault="006B4CD8">
      <w:pPr>
        <w:pStyle w:val="CommentText"/>
      </w:pPr>
      <w:ins w:id="7" w:author="Emily Hagan" w:date="2015-03-06T16:13:00Z">
        <w:r>
          <w:rPr>
            <w:rStyle w:val="CommentReference"/>
          </w:rPr>
          <w:annotationRef/>
        </w:r>
      </w:ins>
      <w:r>
        <w:t>I think the link to the general site comments is currently slightly out of place. I also changed if from “below” to ”-&gt;” because it was to the right not below.</w:t>
      </w:r>
    </w:p>
  </w:comment>
  <w:comment w:id="10" w:author="Emily Hagan" w:date="2015-03-06T16:11:00Z" w:initials="EH">
    <w:p w14:paraId="43F05614" w14:textId="0C643A18" w:rsidR="006B4CD8" w:rsidRDefault="006B4CD8">
      <w:pPr>
        <w:pStyle w:val="CommentText"/>
      </w:pPr>
      <w:ins w:id="12" w:author="Emily Hagan" w:date="2015-03-06T16:10:00Z">
        <w:r>
          <w:rPr>
            <w:rStyle w:val="CommentReference"/>
          </w:rPr>
          <w:annotationRef/>
        </w:r>
      </w:ins>
      <w:r>
        <w:t>I don't know that First and Second is needed but something to highlight that there are two tab is important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3D5A"/>
    <w:multiLevelType w:val="multilevel"/>
    <w:tmpl w:val="C08084F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F26DA6"/>
    <w:multiLevelType w:val="hybridMultilevel"/>
    <w:tmpl w:val="A7B685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BD555B"/>
    <w:multiLevelType w:val="hybridMultilevel"/>
    <w:tmpl w:val="B75A9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52817"/>
    <w:multiLevelType w:val="hybridMultilevel"/>
    <w:tmpl w:val="6B48243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C890B6B"/>
    <w:multiLevelType w:val="hybridMultilevel"/>
    <w:tmpl w:val="5D5AAE7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D03EBF"/>
    <w:multiLevelType w:val="hybridMultilevel"/>
    <w:tmpl w:val="C1C2D128"/>
    <w:lvl w:ilvl="0" w:tplc="04090003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7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999" w:hanging="360"/>
      </w:pPr>
      <w:rPr>
        <w:rFonts w:ascii="Wingdings" w:hAnsi="Wingdings" w:hint="default"/>
      </w:rPr>
    </w:lvl>
  </w:abstractNum>
  <w:abstractNum w:abstractNumId="6">
    <w:nsid w:val="12A20E38"/>
    <w:multiLevelType w:val="multilevel"/>
    <w:tmpl w:val="B2BEA9A6"/>
    <w:lvl w:ilvl="0">
      <w:start w:val="1"/>
      <w:numFmt w:val="decimal"/>
      <w:lvlText w:val="%1)"/>
      <w:lvlJc w:val="left"/>
      <w:pPr>
        <w:ind w:left="360" w:hanging="360"/>
      </w:pPr>
      <w:rPr>
        <w:b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7">
    <w:nsid w:val="145065FC"/>
    <w:multiLevelType w:val="hybridMultilevel"/>
    <w:tmpl w:val="A43067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015C8F"/>
    <w:multiLevelType w:val="multilevel"/>
    <w:tmpl w:val="4A1C9358"/>
    <w:lvl w:ilvl="0">
      <w:start w:val="1"/>
      <w:numFmt w:val="lowerLetter"/>
      <w:lvlText w:val="%1."/>
      <w:lvlJc w:val="left"/>
      <w:pPr>
        <w:ind w:left="359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1079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1799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519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3239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3959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4679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399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6119" w:firstLine="6120"/>
      </w:pPr>
      <w:rPr>
        <w:u w:val="none"/>
      </w:rPr>
    </w:lvl>
  </w:abstractNum>
  <w:abstractNum w:abstractNumId="9">
    <w:nsid w:val="1E043D8A"/>
    <w:multiLevelType w:val="hybridMultilevel"/>
    <w:tmpl w:val="27DA20D6"/>
    <w:lvl w:ilvl="0" w:tplc="0409000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79" w:hanging="360"/>
      </w:pPr>
      <w:rPr>
        <w:rFonts w:ascii="Wingdings" w:hAnsi="Wingdings" w:hint="default"/>
      </w:rPr>
    </w:lvl>
  </w:abstractNum>
  <w:abstractNum w:abstractNumId="10">
    <w:nsid w:val="1E6836A7"/>
    <w:multiLevelType w:val="hybridMultilevel"/>
    <w:tmpl w:val="A4107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217CA"/>
    <w:multiLevelType w:val="hybridMultilevel"/>
    <w:tmpl w:val="9F76F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D3BAA"/>
    <w:multiLevelType w:val="hybridMultilevel"/>
    <w:tmpl w:val="40E05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309F5"/>
    <w:multiLevelType w:val="hybridMultilevel"/>
    <w:tmpl w:val="172EC6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B247BF"/>
    <w:multiLevelType w:val="hybridMultilevel"/>
    <w:tmpl w:val="EF18FD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3075C5"/>
    <w:multiLevelType w:val="hybridMultilevel"/>
    <w:tmpl w:val="9FBA2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1C46EC"/>
    <w:multiLevelType w:val="multilevel"/>
    <w:tmpl w:val="71924D60"/>
    <w:lvl w:ilvl="0">
      <w:start w:val="1"/>
      <w:numFmt w:val="lowerLetter"/>
      <w:lvlText w:val="%1."/>
      <w:lvlJc w:val="left"/>
      <w:pPr>
        <w:ind w:left="0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5760" w:firstLine="6120"/>
      </w:pPr>
      <w:rPr>
        <w:u w:val="none"/>
      </w:rPr>
    </w:lvl>
  </w:abstractNum>
  <w:abstractNum w:abstractNumId="17">
    <w:nsid w:val="28BF506D"/>
    <w:multiLevelType w:val="hybridMultilevel"/>
    <w:tmpl w:val="0FCED0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C8080E"/>
    <w:multiLevelType w:val="hybridMultilevel"/>
    <w:tmpl w:val="465CC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044214"/>
    <w:multiLevelType w:val="hybridMultilevel"/>
    <w:tmpl w:val="95683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00490"/>
    <w:multiLevelType w:val="hybridMultilevel"/>
    <w:tmpl w:val="562AF1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BC361C8"/>
    <w:multiLevelType w:val="hybridMultilevel"/>
    <w:tmpl w:val="268ACA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D1507BD"/>
    <w:multiLevelType w:val="multilevel"/>
    <w:tmpl w:val="04768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A7760F"/>
    <w:multiLevelType w:val="multilevel"/>
    <w:tmpl w:val="EA6E3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171720"/>
    <w:multiLevelType w:val="hybridMultilevel"/>
    <w:tmpl w:val="7696D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6C5C32"/>
    <w:multiLevelType w:val="hybridMultilevel"/>
    <w:tmpl w:val="6FDA8B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A8173B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27">
    <w:nsid w:val="4E0F6A42"/>
    <w:multiLevelType w:val="multilevel"/>
    <w:tmpl w:val="71924D60"/>
    <w:lvl w:ilvl="0">
      <w:start w:val="1"/>
      <w:numFmt w:val="lowerLetter"/>
      <w:lvlText w:val="%1."/>
      <w:lvlJc w:val="left"/>
      <w:pPr>
        <w:ind w:left="0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5760" w:firstLine="6120"/>
      </w:pPr>
      <w:rPr>
        <w:u w:val="none"/>
      </w:rPr>
    </w:lvl>
  </w:abstractNum>
  <w:abstractNum w:abstractNumId="28">
    <w:nsid w:val="4ED62AA9"/>
    <w:multiLevelType w:val="multilevel"/>
    <w:tmpl w:val="AD12FC6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>
    <w:nsid w:val="4EDE5396"/>
    <w:multiLevelType w:val="hybridMultilevel"/>
    <w:tmpl w:val="E40C3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4A4567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1">
    <w:nsid w:val="5623419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2">
    <w:nsid w:val="5DCE033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3">
    <w:nsid w:val="60B007CC"/>
    <w:multiLevelType w:val="hybridMultilevel"/>
    <w:tmpl w:val="AF7A487C"/>
    <w:lvl w:ilvl="0" w:tplc="E7928DE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97527F"/>
    <w:multiLevelType w:val="hybridMultilevel"/>
    <w:tmpl w:val="1BE80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A6514B"/>
    <w:multiLevelType w:val="multilevel"/>
    <w:tmpl w:val="D6B431B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E8756A0"/>
    <w:multiLevelType w:val="hybridMultilevel"/>
    <w:tmpl w:val="12C0A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6"/>
  </w:num>
  <w:num w:numId="4">
    <w:abstractNumId w:val="4"/>
  </w:num>
  <w:num w:numId="5">
    <w:abstractNumId w:val="17"/>
  </w:num>
  <w:num w:numId="6">
    <w:abstractNumId w:val="28"/>
  </w:num>
  <w:num w:numId="7">
    <w:abstractNumId w:val="23"/>
    <w:lvlOverride w:ilvl="0">
      <w:lvl w:ilvl="0">
        <w:numFmt w:val="lowerLetter"/>
        <w:lvlText w:val="%1."/>
        <w:lvlJc w:val="left"/>
      </w:lvl>
    </w:lvlOverride>
  </w:num>
  <w:num w:numId="8">
    <w:abstractNumId w:val="14"/>
  </w:num>
  <w:num w:numId="9">
    <w:abstractNumId w:val="32"/>
  </w:num>
  <w:num w:numId="10">
    <w:abstractNumId w:val="22"/>
    <w:lvlOverride w:ilvl="0">
      <w:lvl w:ilvl="0">
        <w:numFmt w:val="lowerLetter"/>
        <w:lvlText w:val="%1."/>
        <w:lvlJc w:val="left"/>
      </w:lvl>
    </w:lvlOverride>
  </w:num>
  <w:num w:numId="11">
    <w:abstractNumId w:val="16"/>
  </w:num>
  <w:num w:numId="12">
    <w:abstractNumId w:val="0"/>
  </w:num>
  <w:num w:numId="13">
    <w:abstractNumId w:val="35"/>
  </w:num>
  <w:num w:numId="14">
    <w:abstractNumId w:val="31"/>
  </w:num>
  <w:num w:numId="15">
    <w:abstractNumId w:val="26"/>
  </w:num>
  <w:num w:numId="16">
    <w:abstractNumId w:val="30"/>
  </w:num>
  <w:num w:numId="17">
    <w:abstractNumId w:val="9"/>
  </w:num>
  <w:num w:numId="18">
    <w:abstractNumId w:val="5"/>
  </w:num>
  <w:num w:numId="19">
    <w:abstractNumId w:val="34"/>
  </w:num>
  <w:num w:numId="20">
    <w:abstractNumId w:val="24"/>
  </w:num>
  <w:num w:numId="21">
    <w:abstractNumId w:val="18"/>
  </w:num>
  <w:num w:numId="22">
    <w:abstractNumId w:val="20"/>
  </w:num>
  <w:num w:numId="23">
    <w:abstractNumId w:val="36"/>
  </w:num>
  <w:num w:numId="24">
    <w:abstractNumId w:val="10"/>
  </w:num>
  <w:num w:numId="25">
    <w:abstractNumId w:val="15"/>
  </w:num>
  <w:num w:numId="26">
    <w:abstractNumId w:val="19"/>
  </w:num>
  <w:num w:numId="27">
    <w:abstractNumId w:val="12"/>
  </w:num>
  <w:num w:numId="28">
    <w:abstractNumId w:val="2"/>
  </w:num>
  <w:num w:numId="29">
    <w:abstractNumId w:val="13"/>
  </w:num>
  <w:num w:numId="30">
    <w:abstractNumId w:val="3"/>
  </w:num>
  <w:num w:numId="31">
    <w:abstractNumId w:val="21"/>
  </w:num>
  <w:num w:numId="32">
    <w:abstractNumId w:val="33"/>
  </w:num>
  <w:num w:numId="33">
    <w:abstractNumId w:val="1"/>
  </w:num>
  <w:num w:numId="34">
    <w:abstractNumId w:val="25"/>
  </w:num>
  <w:num w:numId="35">
    <w:abstractNumId w:val="11"/>
  </w:num>
  <w:num w:numId="36">
    <w:abstractNumId w:val="7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8F4"/>
    <w:rsid w:val="00006E3D"/>
    <w:rsid w:val="000078F4"/>
    <w:rsid w:val="0006200A"/>
    <w:rsid w:val="000C1114"/>
    <w:rsid w:val="000E7DC9"/>
    <w:rsid w:val="00135189"/>
    <w:rsid w:val="001521D6"/>
    <w:rsid w:val="00161F1D"/>
    <w:rsid w:val="00171EB3"/>
    <w:rsid w:val="001B5400"/>
    <w:rsid w:val="002766D0"/>
    <w:rsid w:val="0029273C"/>
    <w:rsid w:val="002F6292"/>
    <w:rsid w:val="00362ED1"/>
    <w:rsid w:val="00363020"/>
    <w:rsid w:val="00426CBF"/>
    <w:rsid w:val="0043233C"/>
    <w:rsid w:val="00432CD8"/>
    <w:rsid w:val="004612B5"/>
    <w:rsid w:val="0055458F"/>
    <w:rsid w:val="005806F2"/>
    <w:rsid w:val="005D3140"/>
    <w:rsid w:val="00620348"/>
    <w:rsid w:val="00631952"/>
    <w:rsid w:val="00632843"/>
    <w:rsid w:val="0063715C"/>
    <w:rsid w:val="00644FC0"/>
    <w:rsid w:val="006B4CD8"/>
    <w:rsid w:val="007250A6"/>
    <w:rsid w:val="00741105"/>
    <w:rsid w:val="0075409B"/>
    <w:rsid w:val="0086547D"/>
    <w:rsid w:val="00904CCD"/>
    <w:rsid w:val="00931F4A"/>
    <w:rsid w:val="00A171AD"/>
    <w:rsid w:val="00A56CC6"/>
    <w:rsid w:val="00AF2BE3"/>
    <w:rsid w:val="00B05FED"/>
    <w:rsid w:val="00BA0A66"/>
    <w:rsid w:val="00BE3197"/>
    <w:rsid w:val="00C46525"/>
    <w:rsid w:val="00C62597"/>
    <w:rsid w:val="00C936CA"/>
    <w:rsid w:val="00C95821"/>
    <w:rsid w:val="00CD5959"/>
    <w:rsid w:val="00D02718"/>
    <w:rsid w:val="00D52F46"/>
    <w:rsid w:val="00D72350"/>
    <w:rsid w:val="00DC522A"/>
    <w:rsid w:val="00DD1BA1"/>
    <w:rsid w:val="00DE7B8F"/>
    <w:rsid w:val="00DF7A05"/>
    <w:rsid w:val="00E414E5"/>
    <w:rsid w:val="00EA34A0"/>
    <w:rsid w:val="00F12A01"/>
    <w:rsid w:val="00F21972"/>
    <w:rsid w:val="00F41ECC"/>
    <w:rsid w:val="00F51F6F"/>
    <w:rsid w:val="00FE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37CE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078F4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0078F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F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521D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D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362ED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71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1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1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1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1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078F4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0078F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F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521D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D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362ED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71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1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1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1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1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hyperlink" Target="https://docs.google.com/a/ecohealthalliance.org/document/d/1bh-Bvrj1MPyijar3orw89XCYG50Ark14yR1AC6qLSVM/edit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idr.ecohealth.io/" TargetMode="External"/><Relationship Id="rId7" Type="http://schemas.openxmlformats.org/officeDocument/2006/relationships/comments" Target="comments.xml"/><Relationship Id="rId8" Type="http://schemas.openxmlformats.org/officeDocument/2006/relationships/hyperlink" Target="https://docs.google.com/a/ecohealthalliance.org/document/d/1bh-Bvrj1MPyijar3orw89XCYG50Ark14yR1AC6qLSVM/edit" TargetMode="External"/><Relationship Id="rId9" Type="http://schemas.openxmlformats.org/officeDocument/2006/relationships/hyperlink" Target="http://www.eidr.ecohealth.io" TargetMode="External"/><Relationship Id="rId10" Type="http://schemas.openxmlformats.org/officeDocument/2006/relationships/hyperlink" Target="http://eidr.ecohealth.io/event/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1166</Words>
  <Characters>6652</Characters>
  <Application>Microsoft Macintosh Word</Application>
  <DocSecurity>0</DocSecurity>
  <Lines>55</Lines>
  <Paragraphs>15</Paragraphs>
  <ScaleCrop>false</ScaleCrop>
  <Company>Eco Health Alliance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 User</dc:creator>
  <cp:keywords/>
  <dc:description/>
  <cp:lastModifiedBy>Emily Hagan</cp:lastModifiedBy>
  <cp:revision>3</cp:revision>
  <dcterms:created xsi:type="dcterms:W3CDTF">2015-03-06T21:29:00Z</dcterms:created>
  <dcterms:modified xsi:type="dcterms:W3CDTF">2015-03-06T21:36:00Z</dcterms:modified>
</cp:coreProperties>
</file>